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54F2" w:rsidRPr="00376DBD" w:rsidRDefault="002854F2" w:rsidP="002854F2">
      <w:pPr>
        <w:jc w:val="center"/>
      </w:pPr>
      <w:bookmarkStart w:id="0" w:name="_GoBack"/>
      <w:bookmarkEnd w:id="0"/>
    </w:p>
    <w:p w:rsidR="00F401B2" w:rsidRPr="00376DBD" w:rsidRDefault="00F401B2" w:rsidP="00305351">
      <w:pPr>
        <w:tabs>
          <w:tab w:val="left" w:pos="5400"/>
          <w:tab w:val="left" w:pos="6480"/>
        </w:tabs>
      </w:pPr>
    </w:p>
    <w:p w:rsidR="00F401B2" w:rsidRPr="00376DBD" w:rsidRDefault="00F401B2" w:rsidP="00F401B2"/>
    <w:p w:rsidR="00F401B2" w:rsidRPr="00376DBD" w:rsidRDefault="00F401B2" w:rsidP="00F401B2">
      <w:pPr>
        <w:spacing w:before="120" w:after="240"/>
      </w:pPr>
    </w:p>
    <w:p w:rsidR="00F401B2" w:rsidRPr="00376DBD" w:rsidRDefault="00F401B2" w:rsidP="00F401B2">
      <w:pPr>
        <w:spacing w:before="120" w:after="240"/>
        <w:jc w:val="center"/>
      </w:pPr>
    </w:p>
    <w:p w:rsidR="00F81853" w:rsidRPr="00376DBD" w:rsidRDefault="00F81853" w:rsidP="00F401B2">
      <w:pPr>
        <w:spacing w:before="120" w:after="240"/>
        <w:jc w:val="center"/>
        <w:rPr>
          <w:b/>
          <w:sz w:val="40"/>
          <w:szCs w:val="40"/>
        </w:rPr>
      </w:pPr>
      <w:r w:rsidRPr="00376DBD">
        <w:rPr>
          <w:b/>
          <w:sz w:val="40"/>
          <w:szCs w:val="40"/>
        </w:rPr>
        <w:t xml:space="preserve">ÚTMUTATÓ </w:t>
      </w:r>
    </w:p>
    <w:p w:rsidR="00F401B2" w:rsidRPr="00376DBD" w:rsidRDefault="00F81853" w:rsidP="00F401B2">
      <w:pPr>
        <w:spacing w:before="120" w:after="240"/>
        <w:jc w:val="center"/>
        <w:rPr>
          <w:sz w:val="40"/>
          <w:szCs w:val="40"/>
        </w:rPr>
      </w:pPr>
      <w:r w:rsidRPr="00376DBD">
        <w:rPr>
          <w:b/>
          <w:sz w:val="40"/>
          <w:szCs w:val="40"/>
        </w:rPr>
        <w:t>IRATMINTA</w:t>
      </w:r>
      <w:r w:rsidR="003151CF" w:rsidRPr="00376DBD">
        <w:rPr>
          <w:b/>
          <w:sz w:val="40"/>
          <w:szCs w:val="40"/>
        </w:rPr>
        <w:t>, SZERZŐDÉS TERVEZET</w:t>
      </w:r>
    </w:p>
    <w:p w:rsidR="00F401B2" w:rsidRPr="00376DBD" w:rsidRDefault="00F401B2" w:rsidP="00F401B2">
      <w:pPr>
        <w:jc w:val="center"/>
        <w:rPr>
          <w:sz w:val="40"/>
          <w:szCs w:val="40"/>
        </w:rPr>
      </w:pPr>
    </w:p>
    <w:p w:rsidR="00F401B2" w:rsidRPr="00376DBD" w:rsidRDefault="00F401B2" w:rsidP="00F401B2">
      <w:pPr>
        <w:jc w:val="center"/>
        <w:rPr>
          <w:sz w:val="32"/>
          <w:szCs w:val="32"/>
        </w:rPr>
      </w:pPr>
      <w:r w:rsidRPr="00376DBD">
        <w:rPr>
          <w:sz w:val="32"/>
          <w:szCs w:val="32"/>
        </w:rPr>
        <w:t>a</w:t>
      </w:r>
    </w:p>
    <w:p w:rsidR="00F401B2" w:rsidRPr="00376DBD" w:rsidRDefault="00F401B2" w:rsidP="00F401B2">
      <w:pPr>
        <w:jc w:val="center"/>
        <w:rPr>
          <w:sz w:val="32"/>
          <w:szCs w:val="32"/>
        </w:rPr>
      </w:pPr>
    </w:p>
    <w:p w:rsidR="00F401B2" w:rsidRPr="00376DBD" w:rsidRDefault="00F401B2" w:rsidP="00F401B2">
      <w:pPr>
        <w:jc w:val="center"/>
        <w:rPr>
          <w:sz w:val="32"/>
          <w:szCs w:val="32"/>
        </w:rPr>
      </w:pPr>
    </w:p>
    <w:p w:rsidR="00F401B2" w:rsidRPr="00376DBD" w:rsidRDefault="00F401B2" w:rsidP="00F401B2">
      <w:pPr>
        <w:jc w:val="center"/>
        <w:rPr>
          <w:sz w:val="32"/>
          <w:szCs w:val="32"/>
        </w:rPr>
      </w:pPr>
    </w:p>
    <w:p w:rsidR="00F401B2" w:rsidRPr="00376DBD" w:rsidRDefault="005A125F" w:rsidP="00F401B2">
      <w:pPr>
        <w:jc w:val="center"/>
        <w:rPr>
          <w:b/>
          <w:sz w:val="32"/>
          <w:szCs w:val="32"/>
        </w:rPr>
      </w:pPr>
      <w:r>
        <w:rPr>
          <w:b/>
          <w:iCs/>
          <w:sz w:val="32"/>
          <w:szCs w:val="32"/>
        </w:rPr>
        <w:t>Óvodák részleges felújítása az „Óvodai szolgáltatások fejlesztésének megvalósítása Gyömrőn” című VEKOP-6.1.1-15-PT1-2016-00009 azonosító számú projekt finanszírozásból</w:t>
      </w:r>
      <w:r w:rsidR="00170EEC">
        <w:rPr>
          <w:b/>
          <w:iCs/>
          <w:sz w:val="32"/>
          <w:szCs w:val="32"/>
        </w:rPr>
        <w:t xml:space="preserve"> </w:t>
      </w:r>
      <w:r w:rsidR="00F401B2" w:rsidRPr="00376DBD">
        <w:rPr>
          <w:b/>
          <w:sz w:val="32"/>
          <w:szCs w:val="32"/>
        </w:rPr>
        <w:t xml:space="preserve"> </w:t>
      </w:r>
    </w:p>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Pr>
        <w:jc w:val="center"/>
        <w:rPr>
          <w:sz w:val="32"/>
          <w:szCs w:val="32"/>
        </w:rPr>
      </w:pPr>
      <w:r w:rsidRPr="00376DBD">
        <w:rPr>
          <w:sz w:val="32"/>
          <w:szCs w:val="32"/>
        </w:rPr>
        <w:t xml:space="preserve">tárgyában </w:t>
      </w:r>
    </w:p>
    <w:p w:rsidR="00F401B2" w:rsidRPr="00376DBD" w:rsidRDefault="00F401B2" w:rsidP="00F401B2">
      <w:pPr>
        <w:jc w:val="center"/>
        <w:rPr>
          <w:sz w:val="32"/>
          <w:szCs w:val="32"/>
        </w:rPr>
      </w:pPr>
      <w:r w:rsidRPr="00376DBD">
        <w:rPr>
          <w:sz w:val="32"/>
          <w:szCs w:val="32"/>
        </w:rPr>
        <w:t xml:space="preserve">a közbeszerzésekről szóló 2015. évi CXLIII. törvény 115. § </w:t>
      </w:r>
      <w:r w:rsidR="004B6577">
        <w:rPr>
          <w:sz w:val="32"/>
          <w:szCs w:val="32"/>
        </w:rPr>
        <w:t xml:space="preserve">(1) bekezdés </w:t>
      </w:r>
      <w:r w:rsidRPr="00376DBD">
        <w:rPr>
          <w:sz w:val="32"/>
          <w:szCs w:val="32"/>
        </w:rPr>
        <w:t>alapján lefolytatandó eljáráshoz</w:t>
      </w:r>
    </w:p>
    <w:p w:rsidR="00F401B2" w:rsidRPr="00376DBD" w:rsidRDefault="00F401B2" w:rsidP="00F401B2">
      <w:pPr>
        <w:jc w:val="center"/>
        <w:rPr>
          <w:sz w:val="32"/>
          <w:szCs w:val="32"/>
        </w:rPr>
      </w:pPr>
    </w:p>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F401B2" w:rsidRPr="00376DBD" w:rsidRDefault="00F401B2" w:rsidP="00F401B2"/>
    <w:p w:rsidR="00BA3E09" w:rsidRPr="00376DBD" w:rsidRDefault="00917C97" w:rsidP="00F401B2">
      <w:r>
        <w:br w:type="page"/>
      </w:r>
    </w:p>
    <w:p w:rsidR="00F401B2" w:rsidRPr="00376DBD" w:rsidRDefault="00F401B2" w:rsidP="00F401B2"/>
    <w:p w:rsidR="00F401B2" w:rsidRPr="00376DBD" w:rsidRDefault="00F401B2" w:rsidP="00F401B2"/>
    <w:p w:rsidR="00F401B2" w:rsidRPr="00376DBD" w:rsidRDefault="00F81853" w:rsidP="00D409F4">
      <w:pPr>
        <w:keepNext/>
        <w:jc w:val="center"/>
        <w:outlineLvl w:val="1"/>
        <w:rPr>
          <w:b/>
          <w:i/>
          <w:sz w:val="32"/>
          <w:szCs w:val="32"/>
        </w:rPr>
      </w:pPr>
      <w:bookmarkStart w:id="1" w:name="_Toc292206149"/>
      <w:bookmarkStart w:id="2" w:name="_Toc310429288"/>
      <w:bookmarkStart w:id="3" w:name="_Toc314561994"/>
      <w:bookmarkStart w:id="4" w:name="_Toc318884211"/>
      <w:bookmarkStart w:id="5" w:name="_Toc326847767"/>
      <w:bookmarkStart w:id="6" w:name="_Toc326847933"/>
      <w:bookmarkStart w:id="7" w:name="_Toc509761584"/>
      <w:r w:rsidRPr="00376DBD">
        <w:rPr>
          <w:b/>
          <w:i/>
          <w:sz w:val="32"/>
          <w:szCs w:val="32"/>
        </w:rPr>
        <w:t>I</w:t>
      </w:r>
      <w:r w:rsidR="00055FBE" w:rsidRPr="00376DBD">
        <w:rPr>
          <w:b/>
          <w:i/>
          <w:sz w:val="32"/>
          <w:szCs w:val="32"/>
        </w:rPr>
        <w:t>I</w:t>
      </w:r>
      <w:r w:rsidRPr="00376DBD">
        <w:rPr>
          <w:b/>
          <w:i/>
          <w:sz w:val="32"/>
          <w:szCs w:val="32"/>
        </w:rPr>
        <w:t xml:space="preserve">. </w:t>
      </w:r>
      <w:r w:rsidR="00F401B2" w:rsidRPr="00376DBD">
        <w:rPr>
          <w:b/>
          <w:i/>
          <w:sz w:val="32"/>
          <w:szCs w:val="32"/>
        </w:rPr>
        <w:t>TARTALOMJEGYZÉK</w:t>
      </w:r>
      <w:bookmarkEnd w:id="1"/>
      <w:bookmarkEnd w:id="2"/>
      <w:bookmarkEnd w:id="3"/>
      <w:bookmarkEnd w:id="4"/>
      <w:bookmarkEnd w:id="5"/>
      <w:bookmarkEnd w:id="6"/>
      <w:bookmarkEnd w:id="7"/>
    </w:p>
    <w:p w:rsidR="00F401B2" w:rsidRPr="00376DBD" w:rsidRDefault="00F401B2" w:rsidP="00F401B2">
      <w:pPr>
        <w:tabs>
          <w:tab w:val="right" w:leader="dot" w:pos="9061"/>
        </w:tabs>
        <w:spacing w:before="120" w:after="120"/>
        <w:rPr>
          <w:b/>
          <w:caps/>
          <w:sz w:val="22"/>
          <w:szCs w:val="22"/>
        </w:rPr>
      </w:pPr>
    </w:p>
    <w:p w:rsidR="00F401B2" w:rsidRPr="00376DBD" w:rsidRDefault="00055FBE" w:rsidP="00D409F4">
      <w:pPr>
        <w:tabs>
          <w:tab w:val="right" w:leader="dot" w:pos="9061"/>
        </w:tabs>
        <w:spacing w:before="120" w:after="120"/>
        <w:outlineLvl w:val="1"/>
      </w:pPr>
      <w:bookmarkStart w:id="8" w:name="_Toc452571391"/>
      <w:bookmarkStart w:id="9" w:name="_Toc509761585"/>
      <w:r w:rsidRPr="00376DBD">
        <w:rPr>
          <w:b/>
          <w:caps/>
        </w:rPr>
        <w:t xml:space="preserve">I. </w:t>
      </w:r>
      <w:r w:rsidR="00F401B2" w:rsidRPr="00376DBD">
        <w:rPr>
          <w:b/>
          <w:caps/>
        </w:rPr>
        <w:t>Címlap</w:t>
      </w:r>
      <w:bookmarkEnd w:id="8"/>
      <w:bookmarkEnd w:id="9"/>
      <w:r w:rsidR="00F401B2" w:rsidRPr="00376DBD">
        <w:t xml:space="preserve"> </w:t>
      </w:r>
    </w:p>
    <w:p w:rsidR="00706B47" w:rsidRDefault="00354211">
      <w:pPr>
        <w:pStyle w:val="TJ2"/>
        <w:tabs>
          <w:tab w:val="right" w:leader="dot" w:pos="9060"/>
        </w:tabs>
        <w:rPr>
          <w:rFonts w:asciiTheme="minorHAnsi" w:eastAsiaTheme="minorEastAsia" w:hAnsiTheme="minorHAnsi" w:cstheme="minorBidi"/>
          <w:smallCaps w:val="0"/>
          <w:noProof/>
          <w:sz w:val="22"/>
          <w:szCs w:val="22"/>
        </w:rPr>
      </w:pPr>
      <w:r w:rsidRPr="00376DBD">
        <w:rPr>
          <w:b/>
          <w:i/>
        </w:rPr>
        <w:fldChar w:fldCharType="begin"/>
      </w:r>
      <w:r w:rsidRPr="00376DBD">
        <w:rPr>
          <w:b/>
          <w:i/>
        </w:rPr>
        <w:instrText xml:space="preserve"> TOC \o "1-4" \h \z \u </w:instrText>
      </w:r>
      <w:r w:rsidRPr="00376DBD">
        <w:rPr>
          <w:b/>
          <w:i/>
        </w:rPr>
        <w:fldChar w:fldCharType="separate"/>
      </w:r>
      <w:hyperlink w:anchor="_Toc509761584" w:history="1">
        <w:r w:rsidR="00706B47" w:rsidRPr="00FC56F9">
          <w:rPr>
            <w:rStyle w:val="Hiperhivatkozs"/>
            <w:b/>
            <w:i/>
            <w:noProof/>
          </w:rPr>
          <w:t>II. TARTALOMJEGYZÉK</w:t>
        </w:r>
        <w:r w:rsidR="00706B47">
          <w:rPr>
            <w:noProof/>
            <w:webHidden/>
          </w:rPr>
          <w:tab/>
        </w:r>
        <w:r w:rsidR="00706B47">
          <w:rPr>
            <w:noProof/>
            <w:webHidden/>
          </w:rPr>
          <w:fldChar w:fldCharType="begin"/>
        </w:r>
        <w:r w:rsidR="00706B47">
          <w:rPr>
            <w:noProof/>
            <w:webHidden/>
          </w:rPr>
          <w:instrText xml:space="preserve"> PAGEREF _Toc509761584 \h </w:instrText>
        </w:r>
        <w:r w:rsidR="00706B47">
          <w:rPr>
            <w:noProof/>
            <w:webHidden/>
          </w:rPr>
        </w:r>
        <w:r w:rsidR="00706B47">
          <w:rPr>
            <w:noProof/>
            <w:webHidden/>
          </w:rPr>
          <w:fldChar w:fldCharType="separate"/>
        </w:r>
        <w:r w:rsidR="00526AA8">
          <w:rPr>
            <w:noProof/>
            <w:webHidden/>
          </w:rPr>
          <w:t>2</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585" w:history="1">
        <w:r w:rsidR="00706B47" w:rsidRPr="00FC56F9">
          <w:rPr>
            <w:rStyle w:val="Hiperhivatkozs"/>
            <w:b/>
            <w:caps/>
            <w:noProof/>
          </w:rPr>
          <w:t>I. Címlap</w:t>
        </w:r>
        <w:r w:rsidR="00706B47">
          <w:rPr>
            <w:noProof/>
            <w:webHidden/>
          </w:rPr>
          <w:tab/>
        </w:r>
        <w:r w:rsidR="00706B47">
          <w:rPr>
            <w:noProof/>
            <w:webHidden/>
          </w:rPr>
          <w:fldChar w:fldCharType="begin"/>
        </w:r>
        <w:r w:rsidR="00706B47">
          <w:rPr>
            <w:noProof/>
            <w:webHidden/>
          </w:rPr>
          <w:instrText xml:space="preserve"> PAGEREF _Toc509761585 \h </w:instrText>
        </w:r>
        <w:r w:rsidR="00706B47">
          <w:rPr>
            <w:noProof/>
            <w:webHidden/>
          </w:rPr>
        </w:r>
        <w:r w:rsidR="00706B47">
          <w:rPr>
            <w:noProof/>
            <w:webHidden/>
          </w:rPr>
          <w:fldChar w:fldCharType="separate"/>
        </w:r>
        <w:r w:rsidR="00526AA8">
          <w:rPr>
            <w:noProof/>
            <w:webHidden/>
          </w:rPr>
          <w:t>2</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586" w:history="1">
        <w:r w:rsidR="00706B47" w:rsidRPr="00FC56F9">
          <w:rPr>
            <w:rStyle w:val="Hiperhivatkozs"/>
            <w:b/>
            <w:bCs/>
            <w:i/>
            <w:noProof/>
          </w:rPr>
          <w:t>III/1. Az eljárás célja, alapelvei:</w:t>
        </w:r>
        <w:r w:rsidR="00706B47">
          <w:rPr>
            <w:noProof/>
            <w:webHidden/>
          </w:rPr>
          <w:tab/>
        </w:r>
        <w:r w:rsidR="00706B47">
          <w:rPr>
            <w:noProof/>
            <w:webHidden/>
          </w:rPr>
          <w:fldChar w:fldCharType="begin"/>
        </w:r>
        <w:r w:rsidR="00706B47">
          <w:rPr>
            <w:noProof/>
            <w:webHidden/>
          </w:rPr>
          <w:instrText xml:space="preserve"> PAGEREF _Toc509761586 \h </w:instrText>
        </w:r>
        <w:r w:rsidR="00706B47">
          <w:rPr>
            <w:noProof/>
            <w:webHidden/>
          </w:rPr>
        </w:r>
        <w:r w:rsidR="00706B47">
          <w:rPr>
            <w:noProof/>
            <w:webHidden/>
          </w:rPr>
          <w:fldChar w:fldCharType="separate"/>
        </w:r>
        <w:r w:rsidR="00526AA8">
          <w:rPr>
            <w:noProof/>
            <w:webHidden/>
          </w:rPr>
          <w:t>3</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587" w:history="1">
        <w:r w:rsidR="00706B47" w:rsidRPr="00FC56F9">
          <w:rPr>
            <w:rStyle w:val="Hiperhivatkozs"/>
            <w:b/>
            <w:bCs/>
            <w:i/>
            <w:noProof/>
          </w:rPr>
          <w:t>III/2. Az eljárással kapcsolatos információk:</w:t>
        </w:r>
        <w:r w:rsidR="00706B47">
          <w:rPr>
            <w:noProof/>
            <w:webHidden/>
          </w:rPr>
          <w:tab/>
        </w:r>
        <w:r w:rsidR="00706B47">
          <w:rPr>
            <w:noProof/>
            <w:webHidden/>
          </w:rPr>
          <w:fldChar w:fldCharType="begin"/>
        </w:r>
        <w:r w:rsidR="00706B47">
          <w:rPr>
            <w:noProof/>
            <w:webHidden/>
          </w:rPr>
          <w:instrText xml:space="preserve"> PAGEREF _Toc509761587 \h </w:instrText>
        </w:r>
        <w:r w:rsidR="00706B47">
          <w:rPr>
            <w:noProof/>
            <w:webHidden/>
          </w:rPr>
        </w:r>
        <w:r w:rsidR="00706B47">
          <w:rPr>
            <w:noProof/>
            <w:webHidden/>
          </w:rPr>
          <w:fldChar w:fldCharType="separate"/>
        </w:r>
        <w:r w:rsidR="00526AA8">
          <w:rPr>
            <w:noProof/>
            <w:webHidden/>
          </w:rPr>
          <w:t>3</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588" w:history="1">
        <w:r w:rsidR="00706B47" w:rsidRPr="00FC56F9">
          <w:rPr>
            <w:rStyle w:val="Hiperhivatkozs"/>
            <w:b/>
            <w:bCs/>
            <w:i/>
            <w:noProof/>
          </w:rPr>
          <w:t>III/3. Az ajánlatkérés tárgya:</w:t>
        </w:r>
        <w:r w:rsidR="00706B47">
          <w:rPr>
            <w:noProof/>
            <w:webHidden/>
          </w:rPr>
          <w:tab/>
        </w:r>
        <w:r w:rsidR="00706B47">
          <w:rPr>
            <w:noProof/>
            <w:webHidden/>
          </w:rPr>
          <w:fldChar w:fldCharType="begin"/>
        </w:r>
        <w:r w:rsidR="00706B47">
          <w:rPr>
            <w:noProof/>
            <w:webHidden/>
          </w:rPr>
          <w:instrText xml:space="preserve"> PAGEREF _Toc509761588 \h </w:instrText>
        </w:r>
        <w:r w:rsidR="00706B47">
          <w:rPr>
            <w:noProof/>
            <w:webHidden/>
          </w:rPr>
        </w:r>
        <w:r w:rsidR="00706B47">
          <w:rPr>
            <w:noProof/>
            <w:webHidden/>
          </w:rPr>
          <w:fldChar w:fldCharType="separate"/>
        </w:r>
        <w:r w:rsidR="00526AA8">
          <w:rPr>
            <w:noProof/>
            <w:webHidden/>
          </w:rPr>
          <w:t>4</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589" w:history="1">
        <w:r w:rsidR="00706B47" w:rsidRPr="00FC56F9">
          <w:rPr>
            <w:rStyle w:val="Hiperhivatkozs"/>
            <w:b/>
            <w:bCs/>
            <w:i/>
            <w:noProof/>
          </w:rPr>
          <w:t>III/4. Az ajánlat benyújtásával kapcsolatos formai követelmények:</w:t>
        </w:r>
        <w:r w:rsidR="00706B47">
          <w:rPr>
            <w:noProof/>
            <w:webHidden/>
          </w:rPr>
          <w:tab/>
        </w:r>
        <w:r w:rsidR="00706B47">
          <w:rPr>
            <w:noProof/>
            <w:webHidden/>
          </w:rPr>
          <w:fldChar w:fldCharType="begin"/>
        </w:r>
        <w:r w:rsidR="00706B47">
          <w:rPr>
            <w:noProof/>
            <w:webHidden/>
          </w:rPr>
          <w:instrText xml:space="preserve"> PAGEREF _Toc509761589 \h </w:instrText>
        </w:r>
        <w:r w:rsidR="00706B47">
          <w:rPr>
            <w:noProof/>
            <w:webHidden/>
          </w:rPr>
        </w:r>
        <w:r w:rsidR="00706B47">
          <w:rPr>
            <w:noProof/>
            <w:webHidden/>
          </w:rPr>
          <w:fldChar w:fldCharType="separate"/>
        </w:r>
        <w:r w:rsidR="00526AA8">
          <w:rPr>
            <w:noProof/>
            <w:webHidden/>
          </w:rPr>
          <w:t>4</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590" w:history="1">
        <w:r w:rsidR="00706B47" w:rsidRPr="00FC56F9">
          <w:rPr>
            <w:rStyle w:val="Hiperhivatkozs"/>
            <w:b/>
            <w:bCs/>
            <w:i/>
            <w:noProof/>
          </w:rPr>
          <w:t>III/5. A benyújtandó ajánlat tartalomjegyzéke:</w:t>
        </w:r>
        <w:r w:rsidR="00706B47">
          <w:rPr>
            <w:noProof/>
            <w:webHidden/>
          </w:rPr>
          <w:tab/>
        </w:r>
        <w:r w:rsidR="00706B47">
          <w:rPr>
            <w:noProof/>
            <w:webHidden/>
          </w:rPr>
          <w:fldChar w:fldCharType="begin"/>
        </w:r>
        <w:r w:rsidR="00706B47">
          <w:rPr>
            <w:noProof/>
            <w:webHidden/>
          </w:rPr>
          <w:instrText xml:space="preserve"> PAGEREF _Toc509761590 \h </w:instrText>
        </w:r>
        <w:r w:rsidR="00706B47">
          <w:rPr>
            <w:noProof/>
            <w:webHidden/>
          </w:rPr>
        </w:r>
        <w:r w:rsidR="00706B47">
          <w:rPr>
            <w:noProof/>
            <w:webHidden/>
          </w:rPr>
          <w:fldChar w:fldCharType="separate"/>
        </w:r>
        <w:r w:rsidR="00526AA8">
          <w:rPr>
            <w:noProof/>
            <w:webHidden/>
          </w:rPr>
          <w:t>5</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591" w:history="1">
        <w:r w:rsidR="00706B47" w:rsidRPr="00FC56F9">
          <w:rPr>
            <w:rStyle w:val="Hiperhivatkozs"/>
            <w:b/>
            <w:bCs/>
            <w:i/>
            <w:noProof/>
          </w:rPr>
          <w:t>III/6. A tartalomjegyzékben meghatározott pontok formai és tartalmi követelményei:</w:t>
        </w:r>
        <w:r w:rsidR="00706B47">
          <w:rPr>
            <w:noProof/>
            <w:webHidden/>
          </w:rPr>
          <w:tab/>
        </w:r>
        <w:r w:rsidR="00706B47">
          <w:rPr>
            <w:noProof/>
            <w:webHidden/>
          </w:rPr>
          <w:fldChar w:fldCharType="begin"/>
        </w:r>
        <w:r w:rsidR="00706B47">
          <w:rPr>
            <w:noProof/>
            <w:webHidden/>
          </w:rPr>
          <w:instrText xml:space="preserve"> PAGEREF _Toc509761591 \h </w:instrText>
        </w:r>
        <w:r w:rsidR="00706B47">
          <w:rPr>
            <w:noProof/>
            <w:webHidden/>
          </w:rPr>
        </w:r>
        <w:r w:rsidR="00706B47">
          <w:rPr>
            <w:noProof/>
            <w:webHidden/>
          </w:rPr>
          <w:fldChar w:fldCharType="separate"/>
        </w:r>
        <w:r w:rsidR="00526AA8">
          <w:rPr>
            <w:noProof/>
            <w:webHidden/>
          </w:rPr>
          <w:t>6</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592" w:history="1">
        <w:r w:rsidR="00706B47" w:rsidRPr="00FC56F9">
          <w:rPr>
            <w:rStyle w:val="Hiperhivatkozs"/>
            <w:b/>
            <w:bCs/>
            <w:i/>
            <w:noProof/>
          </w:rPr>
          <w:t>III/7. Az ajánlatok érvényessége és bírálata:</w:t>
        </w:r>
        <w:r w:rsidR="00706B47">
          <w:rPr>
            <w:noProof/>
            <w:webHidden/>
          </w:rPr>
          <w:tab/>
        </w:r>
        <w:r w:rsidR="00706B47">
          <w:rPr>
            <w:noProof/>
            <w:webHidden/>
          </w:rPr>
          <w:fldChar w:fldCharType="begin"/>
        </w:r>
        <w:r w:rsidR="00706B47">
          <w:rPr>
            <w:noProof/>
            <w:webHidden/>
          </w:rPr>
          <w:instrText xml:space="preserve"> PAGEREF _Toc509761592 \h </w:instrText>
        </w:r>
        <w:r w:rsidR="00706B47">
          <w:rPr>
            <w:noProof/>
            <w:webHidden/>
          </w:rPr>
        </w:r>
        <w:r w:rsidR="00706B47">
          <w:rPr>
            <w:noProof/>
            <w:webHidden/>
          </w:rPr>
          <w:fldChar w:fldCharType="separate"/>
        </w:r>
        <w:r w:rsidR="00526AA8">
          <w:rPr>
            <w:noProof/>
            <w:webHidden/>
          </w:rPr>
          <w:t>9</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593" w:history="1">
        <w:r w:rsidR="00706B47" w:rsidRPr="00FC56F9">
          <w:rPr>
            <w:rStyle w:val="Hiperhivatkozs"/>
            <w:b/>
            <w:bCs/>
            <w:i/>
            <w:noProof/>
          </w:rPr>
          <w:t>III/8. Az eljárás eredménye:</w:t>
        </w:r>
        <w:r w:rsidR="00706B47">
          <w:rPr>
            <w:noProof/>
            <w:webHidden/>
          </w:rPr>
          <w:tab/>
        </w:r>
        <w:r w:rsidR="00706B47">
          <w:rPr>
            <w:noProof/>
            <w:webHidden/>
          </w:rPr>
          <w:fldChar w:fldCharType="begin"/>
        </w:r>
        <w:r w:rsidR="00706B47">
          <w:rPr>
            <w:noProof/>
            <w:webHidden/>
          </w:rPr>
          <w:instrText xml:space="preserve"> PAGEREF _Toc509761593 \h </w:instrText>
        </w:r>
        <w:r w:rsidR="00706B47">
          <w:rPr>
            <w:noProof/>
            <w:webHidden/>
          </w:rPr>
        </w:r>
        <w:r w:rsidR="00706B47">
          <w:rPr>
            <w:noProof/>
            <w:webHidden/>
          </w:rPr>
          <w:fldChar w:fldCharType="separate"/>
        </w:r>
        <w:r w:rsidR="00526AA8">
          <w:rPr>
            <w:noProof/>
            <w:webHidden/>
          </w:rPr>
          <w:t>10</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594" w:history="1">
        <w:r w:rsidR="00706B47" w:rsidRPr="00FC56F9">
          <w:rPr>
            <w:rStyle w:val="Hiperhivatkozs"/>
            <w:b/>
            <w:bCs/>
            <w:i/>
            <w:noProof/>
          </w:rPr>
          <w:t>III/9. Egyéb információk</w:t>
        </w:r>
        <w:r w:rsidR="00706B47">
          <w:rPr>
            <w:noProof/>
            <w:webHidden/>
          </w:rPr>
          <w:tab/>
        </w:r>
        <w:r w:rsidR="00706B47">
          <w:rPr>
            <w:noProof/>
            <w:webHidden/>
          </w:rPr>
          <w:fldChar w:fldCharType="begin"/>
        </w:r>
        <w:r w:rsidR="00706B47">
          <w:rPr>
            <w:noProof/>
            <w:webHidden/>
          </w:rPr>
          <w:instrText xml:space="preserve"> PAGEREF _Toc509761594 \h </w:instrText>
        </w:r>
        <w:r w:rsidR="00706B47">
          <w:rPr>
            <w:noProof/>
            <w:webHidden/>
          </w:rPr>
        </w:r>
        <w:r w:rsidR="00706B47">
          <w:rPr>
            <w:noProof/>
            <w:webHidden/>
          </w:rPr>
          <w:fldChar w:fldCharType="separate"/>
        </w:r>
        <w:r w:rsidR="00526AA8">
          <w:rPr>
            <w:noProof/>
            <w:webHidden/>
          </w:rPr>
          <w:t>13</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595" w:history="1">
        <w:r w:rsidR="00706B47" w:rsidRPr="00FC56F9">
          <w:rPr>
            <w:rStyle w:val="Hiperhivatkozs"/>
            <w:rFonts w:ascii="Times New Roman félkövér" w:hAnsi="Times New Roman félkövér"/>
            <w:b/>
            <w:caps/>
            <w:noProof/>
          </w:rPr>
          <w:t>IV. Szerződés tervezet</w:t>
        </w:r>
        <w:r w:rsidR="00706B47">
          <w:rPr>
            <w:noProof/>
            <w:webHidden/>
          </w:rPr>
          <w:tab/>
        </w:r>
        <w:r w:rsidR="00706B47">
          <w:rPr>
            <w:noProof/>
            <w:webHidden/>
          </w:rPr>
          <w:fldChar w:fldCharType="begin"/>
        </w:r>
        <w:r w:rsidR="00706B47">
          <w:rPr>
            <w:noProof/>
            <w:webHidden/>
          </w:rPr>
          <w:instrText xml:space="preserve"> PAGEREF _Toc509761595 \h </w:instrText>
        </w:r>
        <w:r w:rsidR="00706B47">
          <w:rPr>
            <w:noProof/>
            <w:webHidden/>
          </w:rPr>
        </w:r>
        <w:r w:rsidR="00706B47">
          <w:rPr>
            <w:noProof/>
            <w:webHidden/>
          </w:rPr>
          <w:fldChar w:fldCharType="separate"/>
        </w:r>
        <w:r w:rsidR="00526AA8">
          <w:rPr>
            <w:noProof/>
            <w:webHidden/>
          </w:rPr>
          <w:t>16</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596" w:history="1">
        <w:r w:rsidR="00706B47" w:rsidRPr="00FC56F9">
          <w:rPr>
            <w:rStyle w:val="Hiperhivatkozs"/>
            <w:b/>
            <w:bCs/>
            <w:noProof/>
          </w:rPr>
          <w:t>V. MELLÉKLETEK</w:t>
        </w:r>
        <w:r w:rsidR="00706B47">
          <w:rPr>
            <w:noProof/>
            <w:webHidden/>
          </w:rPr>
          <w:tab/>
        </w:r>
        <w:r w:rsidR="00706B47">
          <w:rPr>
            <w:noProof/>
            <w:webHidden/>
          </w:rPr>
          <w:fldChar w:fldCharType="begin"/>
        </w:r>
        <w:r w:rsidR="00706B47">
          <w:rPr>
            <w:noProof/>
            <w:webHidden/>
          </w:rPr>
          <w:instrText xml:space="preserve"> PAGEREF _Toc509761596 \h </w:instrText>
        </w:r>
        <w:r w:rsidR="00706B47">
          <w:rPr>
            <w:noProof/>
            <w:webHidden/>
          </w:rPr>
        </w:r>
        <w:r w:rsidR="00706B47">
          <w:rPr>
            <w:noProof/>
            <w:webHidden/>
          </w:rPr>
          <w:fldChar w:fldCharType="separate"/>
        </w:r>
        <w:r w:rsidR="00526AA8">
          <w:rPr>
            <w:noProof/>
            <w:webHidden/>
          </w:rPr>
          <w:t>29</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597" w:history="1">
        <w:r w:rsidR="00706B47" w:rsidRPr="00FC56F9">
          <w:rPr>
            <w:rStyle w:val="Hiperhivatkozs"/>
            <w:b/>
            <w:bCs/>
            <w:i/>
            <w:noProof/>
          </w:rPr>
          <w:t>V/1. számú melléklet</w:t>
        </w:r>
        <w:r w:rsidR="00706B47">
          <w:rPr>
            <w:noProof/>
            <w:webHidden/>
          </w:rPr>
          <w:tab/>
        </w:r>
        <w:r w:rsidR="00706B47">
          <w:rPr>
            <w:noProof/>
            <w:webHidden/>
          </w:rPr>
          <w:fldChar w:fldCharType="begin"/>
        </w:r>
        <w:r w:rsidR="00706B47">
          <w:rPr>
            <w:noProof/>
            <w:webHidden/>
          </w:rPr>
          <w:instrText xml:space="preserve"> PAGEREF _Toc509761597 \h </w:instrText>
        </w:r>
        <w:r w:rsidR="00706B47">
          <w:rPr>
            <w:noProof/>
            <w:webHidden/>
          </w:rPr>
        </w:r>
        <w:r w:rsidR="00706B47">
          <w:rPr>
            <w:noProof/>
            <w:webHidden/>
          </w:rPr>
          <w:fldChar w:fldCharType="separate"/>
        </w:r>
        <w:r w:rsidR="00526AA8">
          <w:rPr>
            <w:noProof/>
            <w:webHidden/>
          </w:rPr>
          <w:t>30</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598" w:history="1">
        <w:r w:rsidR="00706B47" w:rsidRPr="00FC56F9">
          <w:rPr>
            <w:rStyle w:val="Hiperhivatkozs"/>
            <w:b/>
            <w:bCs/>
            <w:i/>
            <w:noProof/>
          </w:rPr>
          <w:t>V/2. számú melléklet</w:t>
        </w:r>
        <w:r w:rsidR="00706B47">
          <w:rPr>
            <w:noProof/>
            <w:webHidden/>
          </w:rPr>
          <w:tab/>
        </w:r>
        <w:r w:rsidR="00706B47">
          <w:rPr>
            <w:noProof/>
            <w:webHidden/>
          </w:rPr>
          <w:fldChar w:fldCharType="begin"/>
        </w:r>
        <w:r w:rsidR="00706B47">
          <w:rPr>
            <w:noProof/>
            <w:webHidden/>
          </w:rPr>
          <w:instrText xml:space="preserve"> PAGEREF _Toc509761598 \h </w:instrText>
        </w:r>
        <w:r w:rsidR="00706B47">
          <w:rPr>
            <w:noProof/>
            <w:webHidden/>
          </w:rPr>
        </w:r>
        <w:r w:rsidR="00706B47">
          <w:rPr>
            <w:noProof/>
            <w:webHidden/>
          </w:rPr>
          <w:fldChar w:fldCharType="separate"/>
        </w:r>
        <w:r w:rsidR="00526AA8">
          <w:rPr>
            <w:noProof/>
            <w:webHidden/>
          </w:rPr>
          <w:t>32</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599" w:history="1">
        <w:r w:rsidR="00706B47" w:rsidRPr="00FC56F9">
          <w:rPr>
            <w:rStyle w:val="Hiperhivatkozs"/>
            <w:b/>
            <w:bCs/>
            <w:i/>
            <w:noProof/>
          </w:rPr>
          <w:t>V/3. számú melléklet</w:t>
        </w:r>
        <w:r w:rsidR="00706B47">
          <w:rPr>
            <w:noProof/>
            <w:webHidden/>
          </w:rPr>
          <w:tab/>
        </w:r>
        <w:r w:rsidR="00706B47">
          <w:rPr>
            <w:noProof/>
            <w:webHidden/>
          </w:rPr>
          <w:fldChar w:fldCharType="begin"/>
        </w:r>
        <w:r w:rsidR="00706B47">
          <w:rPr>
            <w:noProof/>
            <w:webHidden/>
          </w:rPr>
          <w:instrText xml:space="preserve"> PAGEREF _Toc509761599 \h </w:instrText>
        </w:r>
        <w:r w:rsidR="00706B47">
          <w:rPr>
            <w:noProof/>
            <w:webHidden/>
          </w:rPr>
        </w:r>
        <w:r w:rsidR="00706B47">
          <w:rPr>
            <w:noProof/>
            <w:webHidden/>
          </w:rPr>
          <w:fldChar w:fldCharType="separate"/>
        </w:r>
        <w:r w:rsidR="00526AA8">
          <w:rPr>
            <w:noProof/>
            <w:webHidden/>
          </w:rPr>
          <w:t>33</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600" w:history="1">
        <w:r w:rsidR="00706B47" w:rsidRPr="00FC56F9">
          <w:rPr>
            <w:rStyle w:val="Hiperhivatkozs"/>
            <w:b/>
            <w:bCs/>
            <w:i/>
            <w:noProof/>
          </w:rPr>
          <w:t>V/4. számú melléklet</w:t>
        </w:r>
        <w:r w:rsidR="00706B47">
          <w:rPr>
            <w:noProof/>
            <w:webHidden/>
          </w:rPr>
          <w:tab/>
        </w:r>
        <w:r w:rsidR="00706B47">
          <w:rPr>
            <w:noProof/>
            <w:webHidden/>
          </w:rPr>
          <w:fldChar w:fldCharType="begin"/>
        </w:r>
        <w:r w:rsidR="00706B47">
          <w:rPr>
            <w:noProof/>
            <w:webHidden/>
          </w:rPr>
          <w:instrText xml:space="preserve"> PAGEREF _Toc509761600 \h </w:instrText>
        </w:r>
        <w:r w:rsidR="00706B47">
          <w:rPr>
            <w:noProof/>
            <w:webHidden/>
          </w:rPr>
        </w:r>
        <w:r w:rsidR="00706B47">
          <w:rPr>
            <w:noProof/>
            <w:webHidden/>
          </w:rPr>
          <w:fldChar w:fldCharType="separate"/>
        </w:r>
        <w:r w:rsidR="00526AA8">
          <w:rPr>
            <w:noProof/>
            <w:webHidden/>
          </w:rPr>
          <w:t>34</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601" w:history="1">
        <w:r w:rsidR="00706B47" w:rsidRPr="00FC56F9">
          <w:rPr>
            <w:rStyle w:val="Hiperhivatkozs"/>
            <w:b/>
            <w:i/>
            <w:noProof/>
          </w:rPr>
          <w:t>V/5. számú melléklet</w:t>
        </w:r>
        <w:r w:rsidR="00706B47">
          <w:rPr>
            <w:noProof/>
            <w:webHidden/>
          </w:rPr>
          <w:tab/>
        </w:r>
        <w:r w:rsidR="00706B47">
          <w:rPr>
            <w:noProof/>
            <w:webHidden/>
          </w:rPr>
          <w:fldChar w:fldCharType="begin"/>
        </w:r>
        <w:r w:rsidR="00706B47">
          <w:rPr>
            <w:noProof/>
            <w:webHidden/>
          </w:rPr>
          <w:instrText xml:space="preserve"> PAGEREF _Toc509761601 \h </w:instrText>
        </w:r>
        <w:r w:rsidR="00706B47">
          <w:rPr>
            <w:noProof/>
            <w:webHidden/>
          </w:rPr>
        </w:r>
        <w:r w:rsidR="00706B47">
          <w:rPr>
            <w:noProof/>
            <w:webHidden/>
          </w:rPr>
          <w:fldChar w:fldCharType="separate"/>
        </w:r>
        <w:r w:rsidR="00526AA8">
          <w:rPr>
            <w:noProof/>
            <w:webHidden/>
          </w:rPr>
          <w:t>35</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602" w:history="1">
        <w:r w:rsidR="00706B47" w:rsidRPr="00FC56F9">
          <w:rPr>
            <w:rStyle w:val="Hiperhivatkozs"/>
            <w:b/>
            <w:bCs/>
            <w:i/>
            <w:noProof/>
          </w:rPr>
          <w:t>V/6 számú melléklet</w:t>
        </w:r>
        <w:r w:rsidR="00706B47">
          <w:rPr>
            <w:noProof/>
            <w:webHidden/>
          </w:rPr>
          <w:tab/>
        </w:r>
        <w:r w:rsidR="00706B47">
          <w:rPr>
            <w:noProof/>
            <w:webHidden/>
          </w:rPr>
          <w:fldChar w:fldCharType="begin"/>
        </w:r>
        <w:r w:rsidR="00706B47">
          <w:rPr>
            <w:noProof/>
            <w:webHidden/>
          </w:rPr>
          <w:instrText xml:space="preserve"> PAGEREF _Toc509761602 \h </w:instrText>
        </w:r>
        <w:r w:rsidR="00706B47">
          <w:rPr>
            <w:noProof/>
            <w:webHidden/>
          </w:rPr>
        </w:r>
        <w:r w:rsidR="00706B47">
          <w:rPr>
            <w:noProof/>
            <w:webHidden/>
          </w:rPr>
          <w:fldChar w:fldCharType="separate"/>
        </w:r>
        <w:r w:rsidR="00526AA8">
          <w:rPr>
            <w:noProof/>
            <w:webHidden/>
          </w:rPr>
          <w:t>36</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603" w:history="1">
        <w:r w:rsidR="00706B47" w:rsidRPr="00FC56F9">
          <w:rPr>
            <w:rStyle w:val="Hiperhivatkozs"/>
            <w:b/>
            <w:bCs/>
            <w:i/>
            <w:noProof/>
          </w:rPr>
          <w:t>V/7 számú melléklet</w:t>
        </w:r>
        <w:r w:rsidR="00706B47">
          <w:rPr>
            <w:noProof/>
            <w:webHidden/>
          </w:rPr>
          <w:tab/>
        </w:r>
        <w:r w:rsidR="00706B47">
          <w:rPr>
            <w:noProof/>
            <w:webHidden/>
          </w:rPr>
          <w:fldChar w:fldCharType="begin"/>
        </w:r>
        <w:r w:rsidR="00706B47">
          <w:rPr>
            <w:noProof/>
            <w:webHidden/>
          </w:rPr>
          <w:instrText xml:space="preserve"> PAGEREF _Toc509761603 \h </w:instrText>
        </w:r>
        <w:r w:rsidR="00706B47">
          <w:rPr>
            <w:noProof/>
            <w:webHidden/>
          </w:rPr>
        </w:r>
        <w:r w:rsidR="00706B47">
          <w:rPr>
            <w:noProof/>
            <w:webHidden/>
          </w:rPr>
          <w:fldChar w:fldCharType="separate"/>
        </w:r>
        <w:r w:rsidR="00526AA8">
          <w:rPr>
            <w:noProof/>
            <w:webHidden/>
          </w:rPr>
          <w:t>37</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604" w:history="1">
        <w:r w:rsidR="00706B47" w:rsidRPr="00FC56F9">
          <w:rPr>
            <w:rStyle w:val="Hiperhivatkozs"/>
            <w:b/>
            <w:bCs/>
            <w:i/>
            <w:noProof/>
          </w:rPr>
          <w:t>V/8 számú melléklet</w:t>
        </w:r>
        <w:r w:rsidR="00706B47">
          <w:rPr>
            <w:noProof/>
            <w:webHidden/>
          </w:rPr>
          <w:tab/>
        </w:r>
        <w:r w:rsidR="00706B47">
          <w:rPr>
            <w:noProof/>
            <w:webHidden/>
          </w:rPr>
          <w:fldChar w:fldCharType="begin"/>
        </w:r>
        <w:r w:rsidR="00706B47">
          <w:rPr>
            <w:noProof/>
            <w:webHidden/>
          </w:rPr>
          <w:instrText xml:space="preserve"> PAGEREF _Toc509761604 \h </w:instrText>
        </w:r>
        <w:r w:rsidR="00706B47">
          <w:rPr>
            <w:noProof/>
            <w:webHidden/>
          </w:rPr>
        </w:r>
        <w:r w:rsidR="00706B47">
          <w:rPr>
            <w:noProof/>
            <w:webHidden/>
          </w:rPr>
          <w:fldChar w:fldCharType="separate"/>
        </w:r>
        <w:r w:rsidR="00526AA8">
          <w:rPr>
            <w:noProof/>
            <w:webHidden/>
          </w:rPr>
          <w:t>38</w:t>
        </w:r>
        <w:r w:rsidR="00706B47">
          <w:rPr>
            <w:noProof/>
            <w:webHidden/>
          </w:rPr>
          <w:fldChar w:fldCharType="end"/>
        </w:r>
      </w:hyperlink>
    </w:p>
    <w:p w:rsidR="00706B47" w:rsidRDefault="00302EA2">
      <w:pPr>
        <w:pStyle w:val="TJ2"/>
        <w:tabs>
          <w:tab w:val="right" w:leader="dot" w:pos="9060"/>
        </w:tabs>
        <w:rPr>
          <w:rFonts w:asciiTheme="minorHAnsi" w:eastAsiaTheme="minorEastAsia" w:hAnsiTheme="minorHAnsi" w:cstheme="minorBidi"/>
          <w:smallCaps w:val="0"/>
          <w:noProof/>
          <w:sz w:val="22"/>
          <w:szCs w:val="22"/>
        </w:rPr>
      </w:pPr>
      <w:hyperlink w:anchor="_Toc509761605" w:history="1">
        <w:r w:rsidR="00706B47" w:rsidRPr="00FC56F9">
          <w:rPr>
            <w:rStyle w:val="Hiperhivatkozs"/>
            <w:b/>
            <w:bCs/>
            <w:i/>
            <w:noProof/>
          </w:rPr>
          <w:t>V/9 számú melléklet</w:t>
        </w:r>
        <w:r w:rsidR="00706B47">
          <w:rPr>
            <w:noProof/>
            <w:webHidden/>
          </w:rPr>
          <w:tab/>
        </w:r>
        <w:r w:rsidR="00706B47">
          <w:rPr>
            <w:noProof/>
            <w:webHidden/>
          </w:rPr>
          <w:fldChar w:fldCharType="begin"/>
        </w:r>
        <w:r w:rsidR="00706B47">
          <w:rPr>
            <w:noProof/>
            <w:webHidden/>
          </w:rPr>
          <w:instrText xml:space="preserve"> PAGEREF _Toc509761605 \h </w:instrText>
        </w:r>
        <w:r w:rsidR="00706B47">
          <w:rPr>
            <w:noProof/>
            <w:webHidden/>
          </w:rPr>
        </w:r>
        <w:r w:rsidR="00706B47">
          <w:rPr>
            <w:noProof/>
            <w:webHidden/>
          </w:rPr>
          <w:fldChar w:fldCharType="separate"/>
        </w:r>
        <w:r w:rsidR="00526AA8">
          <w:rPr>
            <w:noProof/>
            <w:webHidden/>
          </w:rPr>
          <w:t>39</w:t>
        </w:r>
        <w:r w:rsidR="00706B47">
          <w:rPr>
            <w:noProof/>
            <w:webHidden/>
          </w:rPr>
          <w:fldChar w:fldCharType="end"/>
        </w:r>
      </w:hyperlink>
    </w:p>
    <w:p w:rsidR="00AC6781" w:rsidRPr="00376DBD" w:rsidRDefault="00354211" w:rsidP="00354211">
      <w:pPr>
        <w:tabs>
          <w:tab w:val="right" w:leader="dot" w:pos="9062"/>
        </w:tabs>
        <w:rPr>
          <w:noProof/>
        </w:rPr>
      </w:pPr>
      <w:r w:rsidRPr="00376DBD">
        <w:rPr>
          <w:b/>
          <w:i/>
          <w:sz w:val="20"/>
          <w:szCs w:val="20"/>
        </w:rPr>
        <w:fldChar w:fldCharType="end"/>
      </w:r>
      <w:r w:rsidR="00B461D6" w:rsidRPr="00376DBD">
        <w:rPr>
          <w:noProof/>
        </w:rPr>
        <w:t xml:space="preserve"> </w:t>
      </w:r>
    </w:p>
    <w:p w:rsidR="00F401B2" w:rsidRPr="00376DBD" w:rsidRDefault="00F401B2" w:rsidP="00F401B2">
      <w:pPr>
        <w:tabs>
          <w:tab w:val="left" w:pos="8820"/>
        </w:tabs>
        <w:ind w:left="180"/>
        <w:rPr>
          <w:bCs/>
        </w:rPr>
      </w:pPr>
    </w:p>
    <w:p w:rsidR="00F401B2" w:rsidRPr="00376DBD" w:rsidRDefault="00F401B2" w:rsidP="00F401B2"/>
    <w:p w:rsidR="00F401B2" w:rsidRPr="00376DBD" w:rsidRDefault="00F401B2" w:rsidP="00F401B2"/>
    <w:p w:rsidR="00F401B2" w:rsidRPr="00376DBD" w:rsidRDefault="00F401B2" w:rsidP="00F401B2"/>
    <w:p w:rsidR="00F401B2" w:rsidRPr="00376DBD" w:rsidRDefault="0011474F" w:rsidP="00F401B2">
      <w:r w:rsidRPr="00376DBD">
        <w:br w:type="page"/>
      </w:r>
    </w:p>
    <w:p w:rsidR="00F401B2" w:rsidRPr="00376DBD" w:rsidRDefault="00F401B2" w:rsidP="00F401B2">
      <w:pPr>
        <w:keepNext/>
        <w:tabs>
          <w:tab w:val="left" w:pos="426"/>
        </w:tabs>
        <w:ind w:left="426" w:hanging="426"/>
        <w:outlineLvl w:val="1"/>
        <w:rPr>
          <w:b/>
          <w:bCs/>
          <w:i/>
          <w:sz w:val="32"/>
          <w:szCs w:val="32"/>
        </w:rPr>
      </w:pPr>
      <w:bookmarkStart w:id="10" w:name="_Toc292206151"/>
      <w:bookmarkStart w:id="11" w:name="_Toc310429290"/>
      <w:bookmarkStart w:id="12" w:name="_Toc314561998"/>
      <w:bookmarkStart w:id="13" w:name="_Toc318884213"/>
      <w:bookmarkStart w:id="14" w:name="_Toc326847769"/>
      <w:bookmarkStart w:id="15" w:name="_Toc326847935"/>
      <w:bookmarkStart w:id="16" w:name="_Toc509761586"/>
      <w:r w:rsidRPr="00376DBD">
        <w:rPr>
          <w:b/>
          <w:bCs/>
          <w:i/>
          <w:sz w:val="32"/>
          <w:szCs w:val="32"/>
        </w:rPr>
        <w:lastRenderedPageBreak/>
        <w:t>III/1.</w:t>
      </w:r>
      <w:r w:rsidR="0033000D" w:rsidRPr="00376DBD">
        <w:rPr>
          <w:b/>
          <w:bCs/>
          <w:i/>
          <w:sz w:val="32"/>
          <w:szCs w:val="32"/>
        </w:rPr>
        <w:t xml:space="preserve"> </w:t>
      </w:r>
      <w:r w:rsidRPr="00376DBD">
        <w:rPr>
          <w:b/>
          <w:bCs/>
          <w:i/>
          <w:sz w:val="32"/>
          <w:szCs w:val="32"/>
        </w:rPr>
        <w:t>Az eljárás célja, alapelvei:</w:t>
      </w:r>
      <w:bookmarkEnd w:id="10"/>
      <w:bookmarkEnd w:id="11"/>
      <w:bookmarkEnd w:id="12"/>
      <w:bookmarkEnd w:id="13"/>
      <w:bookmarkEnd w:id="14"/>
      <w:bookmarkEnd w:id="15"/>
      <w:bookmarkEnd w:id="16"/>
    </w:p>
    <w:p w:rsidR="00F401B2" w:rsidRPr="00376DBD" w:rsidRDefault="00F401B2" w:rsidP="00F401B2"/>
    <w:p w:rsidR="00F401B2" w:rsidRPr="00376DBD" w:rsidRDefault="00F401B2" w:rsidP="00F401B2">
      <w:pPr>
        <w:tabs>
          <w:tab w:val="left" w:pos="0"/>
          <w:tab w:val="right" w:pos="8820"/>
        </w:tabs>
        <w:ind w:right="49"/>
        <w:jc w:val="both"/>
      </w:pPr>
      <w:r w:rsidRPr="00376DBD">
        <w:t xml:space="preserve">A közbeszerzésekről szóló </w:t>
      </w:r>
      <w:r w:rsidRPr="00376DBD">
        <w:rPr>
          <w:bCs/>
        </w:rPr>
        <w:t>2015. évi CXLIII. törvény</w:t>
      </w:r>
      <w:r w:rsidRPr="00376DBD">
        <w:t xml:space="preserve"> rendelkezéseinek megfelelően a </w:t>
      </w:r>
      <w:r w:rsidR="00F81853" w:rsidRPr="00376DBD">
        <w:t>legjobb ár-érték arányt</w:t>
      </w:r>
      <w:r w:rsidRPr="00376DBD">
        <w:t xml:space="preserve"> tartalmazó ajánlat kiválasztása. </w:t>
      </w:r>
    </w:p>
    <w:p w:rsidR="00F401B2" w:rsidRPr="00376DBD" w:rsidRDefault="00F401B2" w:rsidP="00F401B2">
      <w:pPr>
        <w:tabs>
          <w:tab w:val="left" w:pos="0"/>
          <w:tab w:val="right" w:pos="8820"/>
        </w:tabs>
        <w:ind w:right="49"/>
        <w:jc w:val="both"/>
        <w:rPr>
          <w:u w:val="single"/>
        </w:rPr>
      </w:pPr>
      <w:r w:rsidRPr="00376DBD">
        <w:rPr>
          <w:u w:val="single"/>
        </w:rPr>
        <w:t>Alapelvek:</w:t>
      </w:r>
    </w:p>
    <w:p w:rsidR="00F401B2" w:rsidRPr="00376DBD" w:rsidRDefault="00F401B2" w:rsidP="00F401B2">
      <w:pPr>
        <w:tabs>
          <w:tab w:val="left" w:pos="0"/>
        </w:tabs>
        <w:jc w:val="both"/>
      </w:pPr>
      <w:r w:rsidRPr="00376DBD">
        <w:t>A közbeszerzési eljárásban az ajánlatkérő köteles biztosítani, a gazdasági szereplő pedig tiszteletben tartani a verseny tisztaságát, átláthatóságát és nyilvánosságát.</w:t>
      </w:r>
    </w:p>
    <w:p w:rsidR="00F401B2" w:rsidRPr="00376DBD" w:rsidRDefault="00F401B2" w:rsidP="00F401B2">
      <w:pPr>
        <w:tabs>
          <w:tab w:val="left" w:pos="0"/>
        </w:tabs>
        <w:jc w:val="both"/>
      </w:pPr>
      <w:r w:rsidRPr="00376DBD">
        <w:t>Az ajánlatkérőnek esélyegyenlőséget és egyenlő bánásmódot kell biztosítania a gazdasági szereplők számára.</w:t>
      </w:r>
    </w:p>
    <w:p w:rsidR="00F401B2" w:rsidRPr="00376DBD" w:rsidRDefault="00F401B2" w:rsidP="00F401B2">
      <w:pPr>
        <w:tabs>
          <w:tab w:val="left" w:pos="0"/>
        </w:tabs>
        <w:jc w:val="both"/>
      </w:pPr>
      <w:r w:rsidRPr="00376DBD">
        <w:t>Az ajánlatkérő és a gazdasági szereplők a közbeszerzési eljárásb</w:t>
      </w:r>
      <w:r w:rsidR="00F81853" w:rsidRPr="00376DBD">
        <w:t>an a jóhiszeműség és tisztesség</w:t>
      </w:r>
      <w:r w:rsidRPr="00376DBD">
        <w:t xml:space="preserve"> követelményeinek megfelelően kötelesek eljárni.</w:t>
      </w:r>
      <w:r w:rsidR="00F81853" w:rsidRPr="00376DBD">
        <w:t xml:space="preserve"> A joggal való visszaélés tilos.</w:t>
      </w:r>
    </w:p>
    <w:p w:rsidR="00F401B2" w:rsidRPr="00376DBD" w:rsidRDefault="00F401B2" w:rsidP="00F401B2">
      <w:pPr>
        <w:tabs>
          <w:tab w:val="left" w:pos="0"/>
        </w:tabs>
        <w:jc w:val="both"/>
      </w:pPr>
      <w:r w:rsidRPr="00376DBD">
        <w:t>Az ajánlatkérőnek a közpénzek felhasználásakor a hatékony és felelős gazdálkodás elvét szem előtt tartva kell eljárnia.</w:t>
      </w:r>
    </w:p>
    <w:p w:rsidR="00F401B2" w:rsidRPr="00376DBD" w:rsidRDefault="00F401B2" w:rsidP="00F401B2">
      <w:pPr>
        <w:tabs>
          <w:tab w:val="left" w:pos="0"/>
        </w:tabs>
        <w:jc w:val="both"/>
      </w:pPr>
      <w:r w:rsidRPr="00376DBD">
        <w:t>Az Európai Unióban letelepedett gazdasági szereplők és a közösségi áruk számára nemzeti elbánást kell nyújtani a közbeszerzési eljárásban. Az Európai Unión kívül letelepedett gazdasági szereplők és a nem közösségi áruk számára nemzeti elbánást a közbeszerzési eljárásban Magyarországnak és az Európai Uniónak a közbeszerzések terén fennálló nemzetközi kötelezettségeivel összhangban kell nyújtani.</w:t>
      </w:r>
    </w:p>
    <w:p w:rsidR="00F401B2" w:rsidRPr="00376DBD" w:rsidRDefault="00F401B2" w:rsidP="00F401B2">
      <w:pPr>
        <w:tabs>
          <w:tab w:val="left" w:pos="0"/>
        </w:tabs>
        <w:jc w:val="both"/>
      </w:pPr>
      <w:r w:rsidRPr="00376DBD">
        <w:t>A közbeszerzési eljárás nyelve a magyar, az ajánlatkérő a közbeszerzési eljárásban lehetővé teheti – de nem követelheti meg – a magyar helyett más nyelv használatát is.</w:t>
      </w:r>
    </w:p>
    <w:p w:rsidR="00F401B2" w:rsidRPr="00376DBD" w:rsidRDefault="00F401B2" w:rsidP="00F401B2">
      <w:pPr>
        <w:jc w:val="both"/>
      </w:pPr>
    </w:p>
    <w:p w:rsidR="00354368" w:rsidRPr="00376DBD" w:rsidRDefault="00354368" w:rsidP="00F401B2">
      <w:pPr>
        <w:jc w:val="both"/>
      </w:pPr>
    </w:p>
    <w:p w:rsidR="00F401B2" w:rsidRPr="00376DBD" w:rsidRDefault="00F401B2" w:rsidP="00F401B2">
      <w:pPr>
        <w:keepNext/>
        <w:tabs>
          <w:tab w:val="left" w:pos="426"/>
        </w:tabs>
        <w:ind w:left="426" w:hanging="426"/>
        <w:outlineLvl w:val="1"/>
        <w:rPr>
          <w:b/>
          <w:bCs/>
          <w:i/>
          <w:sz w:val="32"/>
          <w:szCs w:val="32"/>
        </w:rPr>
      </w:pPr>
      <w:bookmarkStart w:id="17" w:name="_Toc292206152"/>
      <w:bookmarkStart w:id="18" w:name="_Toc310429291"/>
      <w:bookmarkStart w:id="19" w:name="_Toc314561999"/>
      <w:bookmarkStart w:id="20" w:name="_Toc318884214"/>
      <w:bookmarkStart w:id="21" w:name="_Toc326847770"/>
      <w:bookmarkStart w:id="22" w:name="_Toc326847936"/>
      <w:bookmarkStart w:id="23" w:name="_Toc509761587"/>
      <w:r w:rsidRPr="00376DBD">
        <w:rPr>
          <w:b/>
          <w:bCs/>
          <w:i/>
          <w:sz w:val="32"/>
          <w:szCs w:val="32"/>
        </w:rPr>
        <w:t>III/2.</w:t>
      </w:r>
      <w:r w:rsidR="0033000D" w:rsidRPr="00376DBD">
        <w:rPr>
          <w:b/>
          <w:bCs/>
          <w:i/>
          <w:sz w:val="32"/>
          <w:szCs w:val="32"/>
        </w:rPr>
        <w:t xml:space="preserve"> </w:t>
      </w:r>
      <w:r w:rsidRPr="00376DBD">
        <w:rPr>
          <w:b/>
          <w:bCs/>
          <w:i/>
          <w:sz w:val="32"/>
          <w:szCs w:val="32"/>
        </w:rPr>
        <w:t>Az eljárással kapcsolatos információk:</w:t>
      </w:r>
      <w:bookmarkEnd w:id="17"/>
      <w:bookmarkEnd w:id="18"/>
      <w:bookmarkEnd w:id="19"/>
      <w:bookmarkEnd w:id="20"/>
      <w:bookmarkEnd w:id="21"/>
      <w:bookmarkEnd w:id="22"/>
      <w:bookmarkEnd w:id="23"/>
    </w:p>
    <w:p w:rsidR="00F401B2" w:rsidRPr="00376DBD" w:rsidRDefault="00F401B2" w:rsidP="00F401B2">
      <w:pPr>
        <w:jc w:val="both"/>
      </w:pPr>
    </w:p>
    <w:p w:rsidR="005A125F" w:rsidRPr="005A125F" w:rsidRDefault="005A125F" w:rsidP="005A125F">
      <w:pPr>
        <w:widowControl w:val="0"/>
        <w:tabs>
          <w:tab w:val="left" w:pos="426"/>
        </w:tabs>
        <w:autoSpaceDE w:val="0"/>
        <w:autoSpaceDN w:val="0"/>
        <w:adjustRightInd w:val="0"/>
        <w:ind w:left="850" w:hanging="850"/>
        <w:jc w:val="both"/>
        <w:rPr>
          <w:iCs/>
        </w:rPr>
      </w:pPr>
      <w:r w:rsidRPr="005A125F">
        <w:rPr>
          <w:iCs/>
        </w:rPr>
        <w:t xml:space="preserve">Hivatalos név: Gyömrő Város Önkormányzata </w:t>
      </w:r>
    </w:p>
    <w:p w:rsidR="005A125F" w:rsidRPr="005A125F" w:rsidRDefault="005A125F" w:rsidP="005A125F">
      <w:pPr>
        <w:widowControl w:val="0"/>
        <w:tabs>
          <w:tab w:val="left" w:pos="426"/>
        </w:tabs>
        <w:autoSpaceDE w:val="0"/>
        <w:autoSpaceDN w:val="0"/>
        <w:adjustRightInd w:val="0"/>
        <w:ind w:left="850" w:hanging="850"/>
        <w:jc w:val="both"/>
        <w:rPr>
          <w:iCs/>
        </w:rPr>
      </w:pPr>
      <w:r w:rsidRPr="005A125F">
        <w:rPr>
          <w:iCs/>
        </w:rPr>
        <w:t>Székhelye</w:t>
      </w:r>
      <w:r w:rsidRPr="005A125F">
        <w:rPr>
          <w:iCs/>
        </w:rPr>
        <w:tab/>
        <w:t>2230 Gyömrő, Fő tér 1.</w:t>
      </w:r>
    </w:p>
    <w:p w:rsidR="005A125F" w:rsidRPr="005A125F" w:rsidRDefault="005A125F" w:rsidP="005A125F">
      <w:pPr>
        <w:widowControl w:val="0"/>
        <w:tabs>
          <w:tab w:val="left" w:pos="426"/>
        </w:tabs>
        <w:autoSpaceDE w:val="0"/>
        <w:autoSpaceDN w:val="0"/>
        <w:adjustRightInd w:val="0"/>
        <w:ind w:left="850" w:hanging="850"/>
        <w:jc w:val="both"/>
        <w:rPr>
          <w:iCs/>
        </w:rPr>
      </w:pPr>
      <w:r w:rsidRPr="005A125F">
        <w:rPr>
          <w:iCs/>
        </w:rPr>
        <w:t>Képviselő:</w:t>
      </w:r>
      <w:r w:rsidRPr="005A125F">
        <w:rPr>
          <w:iCs/>
        </w:rPr>
        <w:tab/>
        <w:t xml:space="preserve"> dr. Mezey Attila polgármester</w:t>
      </w:r>
    </w:p>
    <w:p w:rsidR="005A125F" w:rsidRPr="005A125F" w:rsidRDefault="005A125F" w:rsidP="005A125F">
      <w:pPr>
        <w:widowControl w:val="0"/>
        <w:tabs>
          <w:tab w:val="left" w:pos="426"/>
        </w:tabs>
        <w:autoSpaceDE w:val="0"/>
        <w:autoSpaceDN w:val="0"/>
        <w:adjustRightInd w:val="0"/>
        <w:ind w:left="850" w:hanging="850"/>
        <w:jc w:val="both"/>
        <w:rPr>
          <w:iCs/>
        </w:rPr>
      </w:pPr>
      <w:r w:rsidRPr="005A125F">
        <w:rPr>
          <w:iCs/>
        </w:rPr>
        <w:t>Kapcsolattartó: Lak Vilmos felelős akkreditált közbeszerzési szaktanácsadó</w:t>
      </w:r>
    </w:p>
    <w:p w:rsidR="005A125F" w:rsidRPr="005A125F" w:rsidRDefault="005A125F" w:rsidP="005A125F">
      <w:pPr>
        <w:widowControl w:val="0"/>
        <w:tabs>
          <w:tab w:val="left" w:pos="426"/>
        </w:tabs>
        <w:autoSpaceDE w:val="0"/>
        <w:autoSpaceDN w:val="0"/>
        <w:adjustRightInd w:val="0"/>
        <w:ind w:left="850" w:hanging="850"/>
        <w:jc w:val="both"/>
        <w:rPr>
          <w:iCs/>
        </w:rPr>
      </w:pPr>
      <w:r w:rsidRPr="005A125F">
        <w:rPr>
          <w:iCs/>
        </w:rPr>
        <w:t xml:space="preserve">E-mail: </w:t>
      </w:r>
      <w:hyperlink r:id="rId8" w:history="1">
        <w:r w:rsidRPr="005A125F">
          <w:rPr>
            <w:rStyle w:val="Hiperhivatkozs"/>
            <w:iCs/>
          </w:rPr>
          <w:t>kozbeszerzes.lak@gmail.com</w:t>
        </w:r>
      </w:hyperlink>
    </w:p>
    <w:p w:rsidR="005A125F" w:rsidRPr="005A125F" w:rsidRDefault="005A125F" w:rsidP="005A125F">
      <w:pPr>
        <w:widowControl w:val="0"/>
        <w:tabs>
          <w:tab w:val="left" w:pos="426"/>
        </w:tabs>
        <w:autoSpaceDE w:val="0"/>
        <w:autoSpaceDN w:val="0"/>
        <w:adjustRightInd w:val="0"/>
        <w:ind w:left="850" w:hanging="850"/>
        <w:jc w:val="both"/>
        <w:rPr>
          <w:iCs/>
        </w:rPr>
      </w:pPr>
      <w:r w:rsidRPr="005A125F">
        <w:rPr>
          <w:iCs/>
        </w:rPr>
        <w:t>Telefon: +36/30/510-7514</w:t>
      </w:r>
    </w:p>
    <w:p w:rsidR="00F1695F" w:rsidRPr="005A125F" w:rsidRDefault="00F1695F" w:rsidP="005A125F">
      <w:pPr>
        <w:widowControl w:val="0"/>
        <w:tabs>
          <w:tab w:val="left" w:pos="2520"/>
        </w:tabs>
        <w:autoSpaceDE w:val="0"/>
        <w:autoSpaceDN w:val="0"/>
        <w:adjustRightInd w:val="0"/>
        <w:spacing w:after="120"/>
        <w:ind w:left="850" w:hanging="850"/>
        <w:jc w:val="both"/>
        <w:rPr>
          <w:iCs/>
        </w:rPr>
      </w:pPr>
      <w:r w:rsidRPr="005A125F">
        <w:rPr>
          <w:iCs/>
        </w:rPr>
        <w:t xml:space="preserve"> </w:t>
      </w:r>
    </w:p>
    <w:p w:rsidR="00F401B2" w:rsidRPr="00376DBD" w:rsidRDefault="00F401B2" w:rsidP="00F401B2">
      <w:pPr>
        <w:tabs>
          <w:tab w:val="left" w:pos="1980"/>
          <w:tab w:val="right" w:pos="9000"/>
        </w:tabs>
        <w:spacing w:before="120" w:after="120"/>
        <w:rPr>
          <w:b/>
        </w:rPr>
      </w:pPr>
      <w:r w:rsidRPr="00376DBD">
        <w:rPr>
          <w:b/>
        </w:rPr>
        <w:t xml:space="preserve">A Kbt. hatálya alá tartozás: </w:t>
      </w:r>
    </w:p>
    <w:p w:rsidR="00F401B2" w:rsidRPr="00376DBD" w:rsidRDefault="00F401B2" w:rsidP="00F401B2">
      <w:pPr>
        <w:tabs>
          <w:tab w:val="num" w:pos="567"/>
        </w:tabs>
        <w:ind w:right="115"/>
      </w:pPr>
      <w:r w:rsidRPr="00376DBD">
        <w:t>A</w:t>
      </w:r>
      <w:r w:rsidR="00F7597F">
        <w:t>z</w:t>
      </w:r>
      <w:r w:rsidRPr="00376DBD">
        <w:t xml:space="preserve"> ajánlatkérő a </w:t>
      </w:r>
      <w:hyperlink r:id="rId9" w:history="1">
        <w:r w:rsidRPr="00376DBD">
          <w:t>Kbt.</w:t>
        </w:r>
      </w:hyperlink>
      <w:r w:rsidRPr="00376DBD">
        <w:t xml:space="preserve"> 5. §. (1) bekezdés c) pont alapján tartozik annak a hatálya alá.</w:t>
      </w:r>
    </w:p>
    <w:p w:rsidR="00F401B2" w:rsidRPr="00376DBD" w:rsidRDefault="00F401B2" w:rsidP="00F401B2">
      <w:pPr>
        <w:tabs>
          <w:tab w:val="left" w:pos="1980"/>
          <w:tab w:val="right" w:pos="9000"/>
        </w:tabs>
        <w:spacing w:before="120" w:after="120"/>
        <w:rPr>
          <w:b/>
        </w:rPr>
      </w:pPr>
      <w:r w:rsidRPr="00376DBD">
        <w:rPr>
          <w:b/>
        </w:rPr>
        <w:t xml:space="preserve">A </w:t>
      </w:r>
      <w:proofErr w:type="spellStart"/>
      <w:r w:rsidRPr="00376DBD">
        <w:rPr>
          <w:b/>
        </w:rPr>
        <w:t>közbeszerzés</w:t>
      </w:r>
      <w:proofErr w:type="spellEnd"/>
      <w:r w:rsidRPr="00376DBD">
        <w:rPr>
          <w:b/>
        </w:rPr>
        <w:t xml:space="preserve"> tárgya: </w:t>
      </w:r>
    </w:p>
    <w:p w:rsidR="00F401B2" w:rsidRPr="00376DBD" w:rsidRDefault="005A125F" w:rsidP="00F401B2">
      <w:pPr>
        <w:tabs>
          <w:tab w:val="left" w:pos="1980"/>
          <w:tab w:val="right" w:pos="9000"/>
        </w:tabs>
        <w:spacing w:before="120" w:after="120"/>
        <w:jc w:val="both"/>
      </w:pPr>
      <w:r>
        <w:rPr>
          <w:iCs/>
        </w:rPr>
        <w:t>Óvodák részleges felújítása az „Óvodai szolgáltatások fejlesztésének megvalósítása Gyömrőn” című VEKOP-6.1.1-15-PT1-2016-00009 azonosító számú projekt finanszírozásból</w:t>
      </w:r>
      <w:r w:rsidR="00917C97">
        <w:rPr>
          <w:iCs/>
        </w:rPr>
        <w:t xml:space="preserve"> </w:t>
      </w:r>
      <w:r w:rsidR="00170EEC">
        <w:rPr>
          <w:iCs/>
        </w:rPr>
        <w:t xml:space="preserve"> </w:t>
      </w:r>
    </w:p>
    <w:p w:rsidR="00F401B2" w:rsidRPr="00376DBD" w:rsidRDefault="00F401B2" w:rsidP="00F401B2">
      <w:pPr>
        <w:tabs>
          <w:tab w:val="left" w:pos="1980"/>
          <w:tab w:val="right" w:pos="9000"/>
        </w:tabs>
        <w:spacing w:before="120" w:after="120"/>
        <w:jc w:val="both"/>
        <w:rPr>
          <w:b/>
        </w:rPr>
      </w:pPr>
      <w:r w:rsidRPr="00376DBD">
        <w:rPr>
          <w:b/>
        </w:rPr>
        <w:t>Eljárásrend:</w:t>
      </w:r>
    </w:p>
    <w:p w:rsidR="00F1695F" w:rsidRPr="00376DBD" w:rsidRDefault="00F1695F" w:rsidP="00170EEC">
      <w:pPr>
        <w:widowControl w:val="0"/>
        <w:tabs>
          <w:tab w:val="left" w:pos="0"/>
        </w:tabs>
        <w:autoSpaceDE w:val="0"/>
        <w:autoSpaceDN w:val="0"/>
        <w:adjustRightInd w:val="0"/>
        <w:spacing w:before="60" w:after="60"/>
        <w:jc w:val="both"/>
        <w:rPr>
          <w:iCs/>
        </w:rPr>
      </w:pPr>
      <w:r w:rsidRPr="00376DBD">
        <w:rPr>
          <w:iCs/>
        </w:rPr>
        <w:t xml:space="preserve">A Kbt. 115. § </w:t>
      </w:r>
      <w:r w:rsidR="003151CF" w:rsidRPr="00376DBD">
        <w:rPr>
          <w:iCs/>
        </w:rPr>
        <w:t xml:space="preserve">(1) bekezdés </w:t>
      </w:r>
      <w:r w:rsidRPr="00376DBD">
        <w:rPr>
          <w:iCs/>
        </w:rPr>
        <w:t>alapján a Kbt. Harmadik Része szerinti nyílt eljárás szabályai szerint</w:t>
      </w:r>
    </w:p>
    <w:p w:rsidR="005A125F" w:rsidRDefault="005A125F" w:rsidP="00F401B2">
      <w:pPr>
        <w:spacing w:before="60" w:after="60"/>
        <w:jc w:val="both"/>
        <w:rPr>
          <w:b/>
          <w:bCs/>
        </w:rPr>
      </w:pPr>
    </w:p>
    <w:p w:rsidR="005A125F" w:rsidRDefault="005A125F" w:rsidP="00F401B2">
      <w:pPr>
        <w:spacing w:before="60" w:after="60"/>
        <w:jc w:val="both"/>
        <w:rPr>
          <w:b/>
          <w:bCs/>
        </w:rPr>
      </w:pPr>
    </w:p>
    <w:p w:rsidR="00F401B2" w:rsidRPr="00376DBD" w:rsidRDefault="00F401B2" w:rsidP="00F401B2">
      <w:pPr>
        <w:spacing w:before="60" w:after="60"/>
        <w:jc w:val="both"/>
        <w:rPr>
          <w:b/>
          <w:bCs/>
        </w:rPr>
      </w:pPr>
      <w:r w:rsidRPr="00376DBD">
        <w:rPr>
          <w:b/>
          <w:bCs/>
        </w:rPr>
        <w:t>Az ajánlattevők:</w:t>
      </w:r>
    </w:p>
    <w:p w:rsidR="00F401B2" w:rsidRPr="00376DBD" w:rsidRDefault="00F401B2" w:rsidP="00F401B2">
      <w:pPr>
        <w:spacing w:before="60" w:after="60"/>
        <w:jc w:val="both"/>
      </w:pPr>
      <w:r w:rsidRPr="00376DBD">
        <w:t>Az eljárásban kizárólag az ajánlattételre felhívott gazdasági szereplő(k) tehet(</w:t>
      </w:r>
      <w:proofErr w:type="spellStart"/>
      <w:r w:rsidRPr="00376DBD">
        <w:t>nek</w:t>
      </w:r>
      <w:proofErr w:type="spellEnd"/>
      <w:r w:rsidRPr="00376DBD">
        <w:t>) ajánlatot. Az ajánlattételre felhívott gazdasági szereplők</w:t>
      </w:r>
      <w:r w:rsidR="00F81853" w:rsidRPr="00376DBD">
        <w:t xml:space="preserve"> közösen nem tehetnek ajánlatot, de más</w:t>
      </w:r>
      <w:r w:rsidR="00CE44A2" w:rsidRPr="00376DBD">
        <w:t xml:space="preserve"> gazdasági szereplővel</w:t>
      </w:r>
      <w:r w:rsidR="00F81853" w:rsidRPr="00376DBD">
        <w:t xml:space="preserve"> </w:t>
      </w:r>
      <w:r w:rsidR="00CE44A2" w:rsidRPr="00376DBD">
        <w:t>–</w:t>
      </w:r>
      <w:r w:rsidR="00F81853" w:rsidRPr="00376DBD">
        <w:t xml:space="preserve"> </w:t>
      </w:r>
      <w:r w:rsidR="00CE44A2" w:rsidRPr="00376DBD">
        <w:t>amelynek ajánlatkérő nem küldött ajánlattételi felhívást – tehetnek közös ajánlatot.</w:t>
      </w:r>
    </w:p>
    <w:p w:rsidR="00376DBD" w:rsidRDefault="00376DBD" w:rsidP="00F401B2">
      <w:pPr>
        <w:tabs>
          <w:tab w:val="left" w:pos="1980"/>
          <w:tab w:val="right" w:pos="9000"/>
        </w:tabs>
        <w:spacing w:before="120" w:after="120"/>
        <w:jc w:val="both"/>
        <w:rPr>
          <w:b/>
        </w:rPr>
      </w:pPr>
    </w:p>
    <w:p w:rsidR="00F401B2" w:rsidRPr="00376DBD" w:rsidRDefault="00F401B2" w:rsidP="00F401B2">
      <w:pPr>
        <w:tabs>
          <w:tab w:val="left" w:pos="1980"/>
          <w:tab w:val="right" w:pos="9000"/>
        </w:tabs>
        <w:spacing w:before="120" w:after="120"/>
        <w:jc w:val="both"/>
        <w:rPr>
          <w:b/>
        </w:rPr>
      </w:pPr>
      <w:r w:rsidRPr="00376DBD">
        <w:rPr>
          <w:b/>
        </w:rPr>
        <w:lastRenderedPageBreak/>
        <w:t>Az ajánlat költségei:</w:t>
      </w:r>
    </w:p>
    <w:p w:rsidR="00F401B2" w:rsidRPr="00376DBD" w:rsidRDefault="00F401B2" w:rsidP="00F401B2">
      <w:pPr>
        <w:tabs>
          <w:tab w:val="left" w:pos="360"/>
          <w:tab w:val="right" w:pos="8820"/>
        </w:tabs>
        <w:jc w:val="both"/>
      </w:pPr>
      <w:r w:rsidRPr="00376DBD">
        <w:t>Az ajánlat elkészítésével, benyújtásával kapcsolatban felmerülő összes költséget az Ajánlattevőnek kell viselnie. Az Ajánlatkérő semmilyen módon nem tehető felelőssé, vagy kötelessé ezekkel a költségekkel kapcsolatban.</w:t>
      </w:r>
    </w:p>
    <w:p w:rsidR="00F401B2" w:rsidRPr="00376DBD" w:rsidRDefault="00F401B2" w:rsidP="00F401B2">
      <w:pPr>
        <w:tabs>
          <w:tab w:val="left" w:pos="360"/>
          <w:tab w:val="right" w:pos="8820"/>
        </w:tabs>
      </w:pPr>
    </w:p>
    <w:p w:rsidR="00F401B2" w:rsidRPr="00376DBD" w:rsidRDefault="00F401B2" w:rsidP="00F401B2">
      <w:pPr>
        <w:tabs>
          <w:tab w:val="left" w:pos="1980"/>
          <w:tab w:val="right" w:pos="9000"/>
        </w:tabs>
        <w:spacing w:before="120" w:after="120"/>
        <w:jc w:val="both"/>
        <w:rPr>
          <w:b/>
        </w:rPr>
      </w:pPr>
      <w:r w:rsidRPr="00376DBD">
        <w:rPr>
          <w:b/>
        </w:rPr>
        <w:t>Határidők, időpontok meghatározása:</w:t>
      </w:r>
    </w:p>
    <w:p w:rsidR="00F401B2" w:rsidRPr="00376DBD" w:rsidRDefault="00F401B2" w:rsidP="00F401B2">
      <w:pPr>
        <w:tabs>
          <w:tab w:val="right" w:pos="1980"/>
          <w:tab w:val="left" w:pos="5580"/>
        </w:tabs>
        <w:spacing w:before="120" w:after="120"/>
        <w:jc w:val="both"/>
      </w:pPr>
      <w:r w:rsidRPr="00376DBD">
        <w:t>Az ajánlat beadásának és bontásának határideje:</w:t>
      </w:r>
      <w:r w:rsidR="009A5190" w:rsidRPr="00376DBD">
        <w:t xml:space="preserve"> </w:t>
      </w:r>
      <w:r w:rsidR="00BA3E09" w:rsidRPr="00376DBD">
        <w:rPr>
          <w:b/>
          <w:iCs/>
        </w:rPr>
        <w:t>201</w:t>
      </w:r>
      <w:r w:rsidR="005A125F">
        <w:rPr>
          <w:b/>
          <w:iCs/>
        </w:rPr>
        <w:t>8</w:t>
      </w:r>
      <w:r w:rsidRPr="00376DBD">
        <w:rPr>
          <w:b/>
          <w:iCs/>
        </w:rPr>
        <w:t xml:space="preserve">. </w:t>
      </w:r>
      <w:r w:rsidR="005A125F">
        <w:rPr>
          <w:b/>
          <w:iCs/>
        </w:rPr>
        <w:t xml:space="preserve">április </w:t>
      </w:r>
      <w:del w:id="24" w:author="Vilmos Lak" w:date="2018-03-27T23:35:00Z">
        <w:r w:rsidR="00F13D9D" w:rsidDel="00E24C02">
          <w:rPr>
            <w:b/>
            <w:iCs/>
          </w:rPr>
          <w:delText>5</w:delText>
        </w:r>
      </w:del>
      <w:ins w:id="25" w:author="Vilmos Lak" w:date="2018-03-27T23:35:00Z">
        <w:r w:rsidR="00E24C02">
          <w:rPr>
            <w:b/>
            <w:iCs/>
          </w:rPr>
          <w:t>10</w:t>
        </w:r>
      </w:ins>
      <w:r w:rsidR="0013518C" w:rsidRPr="002E42A2">
        <w:rPr>
          <w:b/>
          <w:iCs/>
        </w:rPr>
        <w:t>.</w:t>
      </w:r>
      <w:r w:rsidR="00B25FD2" w:rsidRPr="002E42A2">
        <w:rPr>
          <w:b/>
          <w:iCs/>
        </w:rPr>
        <w:t xml:space="preserve"> </w:t>
      </w:r>
      <w:r w:rsidR="005A125F">
        <w:rPr>
          <w:b/>
          <w:iCs/>
        </w:rPr>
        <w:t>09</w:t>
      </w:r>
      <w:r w:rsidR="0013518C" w:rsidRPr="002E42A2">
        <w:rPr>
          <w:b/>
          <w:iCs/>
        </w:rPr>
        <w:t>:</w:t>
      </w:r>
      <w:r w:rsidR="00A75A3C" w:rsidRPr="002E42A2">
        <w:rPr>
          <w:b/>
          <w:iCs/>
        </w:rPr>
        <w:t>0</w:t>
      </w:r>
      <w:r w:rsidR="00B25FD2" w:rsidRPr="002E42A2">
        <w:rPr>
          <w:b/>
          <w:iCs/>
        </w:rPr>
        <w:t>0</w:t>
      </w:r>
      <w:r w:rsidR="00B25FD2" w:rsidRPr="00376DBD">
        <w:rPr>
          <w:b/>
          <w:iCs/>
        </w:rPr>
        <w:t>. óra</w:t>
      </w:r>
    </w:p>
    <w:p w:rsidR="00F401B2" w:rsidRPr="00376DBD" w:rsidRDefault="00F401B2" w:rsidP="00F401B2">
      <w:pPr>
        <w:tabs>
          <w:tab w:val="left" w:pos="1980"/>
          <w:tab w:val="right" w:pos="9000"/>
        </w:tabs>
        <w:spacing w:before="120" w:after="120"/>
        <w:jc w:val="both"/>
      </w:pPr>
      <w:r w:rsidRPr="00376DBD">
        <w:t>Az ajánlat benyújtásának címe:</w:t>
      </w:r>
    </w:p>
    <w:p w:rsidR="00F401B2" w:rsidRPr="00376DBD" w:rsidRDefault="005A125F" w:rsidP="009A5190">
      <w:pPr>
        <w:tabs>
          <w:tab w:val="left" w:pos="0"/>
          <w:tab w:val="left" w:pos="1260"/>
          <w:tab w:val="left" w:pos="2520"/>
          <w:tab w:val="right" w:pos="9000"/>
        </w:tabs>
        <w:jc w:val="both"/>
      </w:pPr>
      <w:r w:rsidRPr="00CB50C6">
        <w:rPr>
          <w:rFonts w:ascii="Garamond" w:hAnsi="Garamond"/>
          <w:iCs/>
        </w:rPr>
        <w:t>Gyömrő Város Önkormányzata, Polgármesteri Hivatal, Titkárság – 2230 Gyömrő, Fő tér 1.</w:t>
      </w:r>
      <w:r>
        <w:rPr>
          <w:rFonts w:ascii="Garamond" w:hAnsi="Garamond"/>
          <w:iCs/>
        </w:rPr>
        <w:t xml:space="preserve"> </w:t>
      </w:r>
    </w:p>
    <w:p w:rsidR="00F401B2" w:rsidRPr="00376DBD" w:rsidRDefault="00F401B2" w:rsidP="00F401B2">
      <w:pPr>
        <w:tabs>
          <w:tab w:val="left" w:pos="567"/>
          <w:tab w:val="right" w:pos="9000"/>
        </w:tabs>
        <w:jc w:val="both"/>
        <w:rPr>
          <w:b/>
        </w:rPr>
      </w:pPr>
    </w:p>
    <w:p w:rsidR="0033000D" w:rsidRPr="00376DBD" w:rsidRDefault="00F401B2" w:rsidP="00F401B2">
      <w:pPr>
        <w:keepNext/>
        <w:jc w:val="both"/>
        <w:outlineLvl w:val="1"/>
        <w:rPr>
          <w:b/>
          <w:bCs/>
          <w:i/>
          <w:sz w:val="32"/>
          <w:szCs w:val="32"/>
        </w:rPr>
      </w:pPr>
      <w:bookmarkStart w:id="26" w:name="_Toc292206153"/>
      <w:bookmarkStart w:id="27" w:name="_Toc310429292"/>
      <w:bookmarkStart w:id="28" w:name="_Toc314562000"/>
      <w:bookmarkStart w:id="29" w:name="_Toc318884215"/>
      <w:bookmarkStart w:id="30" w:name="_Toc326847771"/>
      <w:bookmarkStart w:id="31" w:name="_Toc326847937"/>
      <w:bookmarkStart w:id="32" w:name="_Toc509761588"/>
      <w:r w:rsidRPr="00376DBD">
        <w:rPr>
          <w:b/>
          <w:bCs/>
          <w:i/>
          <w:sz w:val="32"/>
          <w:szCs w:val="32"/>
        </w:rPr>
        <w:t>III/3. Az ajánlatkérés tárgya:</w:t>
      </w:r>
      <w:bookmarkEnd w:id="26"/>
      <w:bookmarkEnd w:id="27"/>
      <w:bookmarkEnd w:id="28"/>
      <w:bookmarkEnd w:id="29"/>
      <w:bookmarkEnd w:id="30"/>
      <w:bookmarkEnd w:id="31"/>
      <w:bookmarkEnd w:id="32"/>
    </w:p>
    <w:p w:rsidR="0033000D" w:rsidRPr="00376DBD" w:rsidRDefault="0033000D" w:rsidP="00F401B2">
      <w:pPr>
        <w:widowControl w:val="0"/>
        <w:tabs>
          <w:tab w:val="left" w:pos="426"/>
        </w:tabs>
        <w:autoSpaceDE w:val="0"/>
        <w:autoSpaceDN w:val="0"/>
        <w:adjustRightInd w:val="0"/>
        <w:spacing w:before="60" w:after="60"/>
        <w:ind w:left="426" w:hanging="426"/>
        <w:jc w:val="both"/>
        <w:rPr>
          <w:iCs/>
        </w:rPr>
      </w:pPr>
    </w:p>
    <w:p w:rsidR="009A5190" w:rsidRPr="00376DBD" w:rsidRDefault="005A125F" w:rsidP="009A5190">
      <w:pPr>
        <w:widowControl w:val="0"/>
        <w:tabs>
          <w:tab w:val="left" w:pos="0"/>
        </w:tabs>
        <w:autoSpaceDE w:val="0"/>
        <w:autoSpaceDN w:val="0"/>
        <w:adjustRightInd w:val="0"/>
        <w:spacing w:before="60" w:after="60"/>
        <w:jc w:val="both"/>
        <w:rPr>
          <w:iCs/>
        </w:rPr>
      </w:pPr>
      <w:r>
        <w:rPr>
          <w:iCs/>
        </w:rPr>
        <w:t>Óvodák részleges felújítása az „Óvodai szolgáltatások fejlesztésének megvalósítása Gyömrőn” című VEKOP-6.1.1-15-PT1-2016-00009 azonosító számú projekt finanszírozásból</w:t>
      </w:r>
      <w:r w:rsidR="00917C97">
        <w:rPr>
          <w:iCs/>
        </w:rPr>
        <w:t xml:space="preserve"> </w:t>
      </w:r>
      <w:r w:rsidR="00170EEC">
        <w:rPr>
          <w:iCs/>
        </w:rPr>
        <w:t xml:space="preserve"> </w:t>
      </w:r>
    </w:p>
    <w:p w:rsidR="009A5190" w:rsidRPr="00376DBD" w:rsidRDefault="009A5190" w:rsidP="009A5190">
      <w:pPr>
        <w:widowControl w:val="0"/>
        <w:tabs>
          <w:tab w:val="left" w:pos="0"/>
        </w:tabs>
        <w:autoSpaceDE w:val="0"/>
        <w:autoSpaceDN w:val="0"/>
        <w:adjustRightInd w:val="0"/>
        <w:spacing w:before="60" w:after="60"/>
        <w:jc w:val="both"/>
        <w:rPr>
          <w:b/>
          <w:iCs/>
        </w:rPr>
      </w:pPr>
    </w:p>
    <w:p w:rsidR="005A125F" w:rsidRDefault="005A125F" w:rsidP="005A125F">
      <w:pPr>
        <w:widowControl w:val="0"/>
        <w:tabs>
          <w:tab w:val="left" w:pos="426"/>
        </w:tabs>
        <w:autoSpaceDE w:val="0"/>
        <w:autoSpaceDN w:val="0"/>
        <w:adjustRightInd w:val="0"/>
        <w:spacing w:before="60" w:after="60"/>
        <w:ind w:left="430"/>
        <w:jc w:val="both"/>
        <w:rPr>
          <w:iCs/>
          <w:u w:val="single"/>
        </w:rPr>
      </w:pPr>
      <w:bookmarkStart w:id="33" w:name="_Hlk509561747"/>
      <w:bookmarkStart w:id="34" w:name="_Toc292206154"/>
      <w:bookmarkStart w:id="35" w:name="_Toc310429293"/>
      <w:bookmarkStart w:id="36" w:name="_Toc314562001"/>
      <w:bookmarkStart w:id="37" w:name="_Toc318884216"/>
      <w:bookmarkStart w:id="38" w:name="_Toc326847772"/>
      <w:bookmarkStart w:id="39" w:name="_Toc326847938"/>
      <w:r w:rsidRPr="00404BFB">
        <w:rPr>
          <w:iCs/>
          <w:u w:val="single"/>
        </w:rPr>
        <w:t>1.rész: Bóbita Óvoda - 2230 Gyömrő, Pázmány utca 52.</w:t>
      </w:r>
    </w:p>
    <w:p w:rsidR="005A125F" w:rsidRPr="00B61ADB" w:rsidRDefault="005A125F" w:rsidP="005A125F">
      <w:pPr>
        <w:widowControl w:val="0"/>
        <w:tabs>
          <w:tab w:val="left" w:pos="426"/>
        </w:tabs>
        <w:autoSpaceDE w:val="0"/>
        <w:autoSpaceDN w:val="0"/>
        <w:adjustRightInd w:val="0"/>
        <w:spacing w:before="60" w:after="60"/>
        <w:ind w:left="430"/>
        <w:jc w:val="both"/>
        <w:rPr>
          <w:iCs/>
        </w:rPr>
      </w:pPr>
      <w:r w:rsidRPr="00B61ADB">
        <w:rPr>
          <w:iCs/>
        </w:rPr>
        <w:t>részleges energetikai korszerűsítés</w:t>
      </w:r>
    </w:p>
    <w:p w:rsidR="005A125F" w:rsidRDefault="005A125F" w:rsidP="005A125F">
      <w:pPr>
        <w:widowControl w:val="0"/>
        <w:tabs>
          <w:tab w:val="left" w:pos="426"/>
        </w:tabs>
        <w:autoSpaceDE w:val="0"/>
        <w:autoSpaceDN w:val="0"/>
        <w:adjustRightInd w:val="0"/>
        <w:ind w:left="425"/>
        <w:jc w:val="both"/>
        <w:rPr>
          <w:rFonts w:ascii="Garamond" w:hAnsi="Garamond"/>
          <w:b/>
          <w:iCs/>
        </w:rPr>
      </w:pPr>
      <w:r w:rsidRPr="00151DFA">
        <w:rPr>
          <w:rFonts w:ascii="Garamond" w:hAnsi="Garamond"/>
          <w:b/>
          <w:iCs/>
        </w:rPr>
        <w:t xml:space="preserve">Tárgy: </w:t>
      </w:r>
    </w:p>
    <w:p w:rsidR="005A125F" w:rsidRDefault="005A125F" w:rsidP="005A125F">
      <w:pPr>
        <w:widowControl w:val="0"/>
        <w:tabs>
          <w:tab w:val="left" w:pos="426"/>
        </w:tabs>
        <w:autoSpaceDE w:val="0"/>
        <w:autoSpaceDN w:val="0"/>
        <w:adjustRightInd w:val="0"/>
        <w:ind w:left="425"/>
        <w:jc w:val="both"/>
        <w:rPr>
          <w:rFonts w:ascii="Garamond" w:hAnsi="Garamond"/>
          <w:b/>
          <w:iCs/>
        </w:rPr>
      </w:pPr>
      <w:r>
        <w:rPr>
          <w:rFonts w:ascii="Garamond" w:hAnsi="Garamond"/>
          <w:b/>
          <w:iCs/>
        </w:rPr>
        <w:t xml:space="preserve">Fő tárgy </w:t>
      </w:r>
    </w:p>
    <w:p w:rsidR="005A125F" w:rsidRDefault="005A125F" w:rsidP="005A125F">
      <w:pPr>
        <w:widowControl w:val="0"/>
        <w:tabs>
          <w:tab w:val="left" w:pos="426"/>
        </w:tabs>
        <w:autoSpaceDE w:val="0"/>
        <w:autoSpaceDN w:val="0"/>
        <w:adjustRightInd w:val="0"/>
        <w:ind w:left="425"/>
        <w:jc w:val="both"/>
        <w:rPr>
          <w:rFonts w:ascii="Garamond" w:hAnsi="Garamond"/>
          <w:b/>
          <w:iCs/>
        </w:rPr>
      </w:pPr>
      <w:r>
        <w:rPr>
          <w:rFonts w:ascii="Garamond" w:hAnsi="Garamond"/>
          <w:b/>
          <w:iCs/>
        </w:rPr>
        <w:t>Felújítás</w:t>
      </w:r>
    </w:p>
    <w:p w:rsidR="005A125F" w:rsidRDefault="005A125F" w:rsidP="005A125F">
      <w:pPr>
        <w:ind w:firstLine="425"/>
        <w:jc w:val="both"/>
      </w:pPr>
      <w:r w:rsidRPr="005A7A08">
        <w:t xml:space="preserve">45453100-8 </w:t>
      </w:r>
    </w:p>
    <w:p w:rsidR="005A125F" w:rsidRDefault="005A125F" w:rsidP="005A125F">
      <w:pPr>
        <w:ind w:firstLine="425"/>
        <w:jc w:val="both"/>
      </w:pPr>
      <w:r>
        <w:t>További tárgyak:</w:t>
      </w:r>
    </w:p>
    <w:bookmarkEnd w:id="33"/>
    <w:p w:rsidR="00F13D9D" w:rsidRPr="004D28B1" w:rsidRDefault="00F13D9D" w:rsidP="00F13D9D">
      <w:pPr>
        <w:ind w:firstLine="425"/>
        <w:jc w:val="both"/>
      </w:pPr>
      <w:r w:rsidRPr="004D28B1">
        <w:t>45321000-3 – hőszigetelési munka</w:t>
      </w:r>
    </w:p>
    <w:p w:rsidR="00F13D9D" w:rsidRPr="004D28B1" w:rsidRDefault="00F13D9D" w:rsidP="00F13D9D">
      <w:pPr>
        <w:ind w:firstLine="425"/>
        <w:jc w:val="both"/>
      </w:pPr>
      <w:r w:rsidRPr="004D28B1">
        <w:t>45310000-3 – villamos szerelési munka</w:t>
      </w:r>
    </w:p>
    <w:p w:rsidR="00F13D9D" w:rsidRPr="002B341D" w:rsidRDefault="00F13D9D" w:rsidP="00F13D9D">
      <w:pPr>
        <w:ind w:firstLine="425"/>
        <w:jc w:val="both"/>
      </w:pPr>
      <w:r w:rsidRPr="002B341D">
        <w:t>45331210-1 – szellőzés szerelése</w:t>
      </w:r>
    </w:p>
    <w:p w:rsidR="00F13D9D" w:rsidRPr="004D28B1" w:rsidRDefault="00F13D9D" w:rsidP="00F13D9D">
      <w:pPr>
        <w:ind w:firstLine="425"/>
        <w:jc w:val="both"/>
      </w:pPr>
      <w:r w:rsidRPr="002B341D">
        <w:t>45332000-5 – vízvezeték-szerelés</w:t>
      </w:r>
    </w:p>
    <w:p w:rsidR="00F13D9D" w:rsidRPr="004D28B1" w:rsidRDefault="00F13D9D" w:rsidP="00F13D9D">
      <w:pPr>
        <w:ind w:firstLine="425"/>
        <w:jc w:val="both"/>
      </w:pPr>
      <w:r w:rsidRPr="004D28B1">
        <w:t>45331100-7 – központi fűtés szerelése</w:t>
      </w:r>
    </w:p>
    <w:p w:rsidR="00F13D9D" w:rsidRPr="004D28B1" w:rsidRDefault="00F13D9D" w:rsidP="00F13D9D">
      <w:pPr>
        <w:ind w:firstLine="425"/>
        <w:jc w:val="both"/>
      </w:pPr>
      <w:r w:rsidRPr="004D28B1">
        <w:t>45421100-5 – ajtók, ablakok és kapcsolódó tartozékok beszerelése</w:t>
      </w:r>
    </w:p>
    <w:p w:rsidR="00F13D9D" w:rsidRPr="004D28B1" w:rsidRDefault="00F13D9D" w:rsidP="00F13D9D">
      <w:pPr>
        <w:ind w:firstLine="425"/>
        <w:jc w:val="both"/>
      </w:pPr>
      <w:r w:rsidRPr="004D28B1">
        <w:t>09331000-8 – napelemek</w:t>
      </w:r>
    </w:p>
    <w:p w:rsidR="005A125F" w:rsidRDefault="005A125F" w:rsidP="005A125F">
      <w:pPr>
        <w:widowControl w:val="0"/>
        <w:tabs>
          <w:tab w:val="left" w:pos="426"/>
        </w:tabs>
        <w:autoSpaceDE w:val="0"/>
        <w:autoSpaceDN w:val="0"/>
        <w:adjustRightInd w:val="0"/>
        <w:spacing w:before="60" w:after="60"/>
        <w:ind w:left="430"/>
        <w:jc w:val="both"/>
        <w:rPr>
          <w:bCs/>
          <w:iCs/>
          <w:u w:val="single"/>
          <w:lang w:val="en-US"/>
        </w:rPr>
      </w:pPr>
      <w:r w:rsidRPr="00404BFB">
        <w:rPr>
          <w:iCs/>
          <w:u w:val="single"/>
        </w:rPr>
        <w:t xml:space="preserve">2.rész: </w:t>
      </w:r>
      <w:proofErr w:type="spellStart"/>
      <w:r w:rsidRPr="00404BFB">
        <w:rPr>
          <w:bCs/>
          <w:iCs/>
          <w:u w:val="single"/>
          <w:lang w:val="en-US"/>
        </w:rPr>
        <w:t>Arany</w:t>
      </w:r>
      <w:proofErr w:type="spellEnd"/>
      <w:r w:rsidRPr="00404BFB">
        <w:rPr>
          <w:bCs/>
          <w:iCs/>
          <w:u w:val="single"/>
          <w:lang w:val="en-US"/>
        </w:rPr>
        <w:t xml:space="preserve"> </w:t>
      </w:r>
      <w:proofErr w:type="spellStart"/>
      <w:r w:rsidRPr="00404BFB">
        <w:rPr>
          <w:bCs/>
          <w:iCs/>
          <w:u w:val="single"/>
          <w:lang w:val="en-US"/>
        </w:rPr>
        <w:t>Óvoda</w:t>
      </w:r>
      <w:proofErr w:type="spellEnd"/>
      <w:r w:rsidRPr="00404BFB">
        <w:rPr>
          <w:bCs/>
          <w:iCs/>
          <w:u w:val="single"/>
          <w:lang w:val="en-US"/>
        </w:rPr>
        <w:t xml:space="preserve"> </w:t>
      </w:r>
      <w:r w:rsidRPr="00404BFB">
        <w:rPr>
          <w:iCs/>
          <w:u w:val="single"/>
        </w:rPr>
        <w:t xml:space="preserve">- </w:t>
      </w:r>
      <w:r w:rsidRPr="00404BFB">
        <w:rPr>
          <w:bCs/>
          <w:iCs/>
          <w:u w:val="single"/>
          <w:lang w:val="en-US"/>
        </w:rPr>
        <w:t xml:space="preserve">2230 </w:t>
      </w:r>
      <w:proofErr w:type="spellStart"/>
      <w:r w:rsidRPr="00404BFB">
        <w:rPr>
          <w:bCs/>
          <w:iCs/>
          <w:u w:val="single"/>
          <w:lang w:val="en-US"/>
        </w:rPr>
        <w:t>Gyömrő</w:t>
      </w:r>
      <w:proofErr w:type="spellEnd"/>
      <w:r w:rsidRPr="00404BFB">
        <w:rPr>
          <w:bCs/>
          <w:iCs/>
          <w:u w:val="single"/>
          <w:lang w:val="en-US"/>
        </w:rPr>
        <w:t xml:space="preserve">, </w:t>
      </w:r>
      <w:proofErr w:type="spellStart"/>
      <w:r w:rsidRPr="00404BFB">
        <w:rPr>
          <w:bCs/>
          <w:iCs/>
          <w:u w:val="single"/>
          <w:lang w:val="en-US"/>
        </w:rPr>
        <w:t>Arany</w:t>
      </w:r>
      <w:proofErr w:type="spellEnd"/>
      <w:r w:rsidRPr="00404BFB">
        <w:rPr>
          <w:bCs/>
          <w:iCs/>
          <w:u w:val="single"/>
          <w:lang w:val="en-US"/>
        </w:rPr>
        <w:t xml:space="preserve"> János </w:t>
      </w:r>
      <w:proofErr w:type="spellStart"/>
      <w:r w:rsidRPr="00404BFB">
        <w:rPr>
          <w:bCs/>
          <w:iCs/>
          <w:u w:val="single"/>
          <w:lang w:val="en-US"/>
        </w:rPr>
        <w:t>utca</w:t>
      </w:r>
      <w:proofErr w:type="spellEnd"/>
      <w:r w:rsidRPr="00404BFB">
        <w:rPr>
          <w:bCs/>
          <w:iCs/>
          <w:u w:val="single"/>
          <w:lang w:val="en-US"/>
        </w:rPr>
        <w:t xml:space="preserve"> 28.</w:t>
      </w:r>
    </w:p>
    <w:p w:rsidR="005A125F" w:rsidRPr="00B61ADB" w:rsidRDefault="005A125F" w:rsidP="005A125F">
      <w:pPr>
        <w:widowControl w:val="0"/>
        <w:tabs>
          <w:tab w:val="left" w:pos="426"/>
        </w:tabs>
        <w:autoSpaceDE w:val="0"/>
        <w:autoSpaceDN w:val="0"/>
        <w:adjustRightInd w:val="0"/>
        <w:spacing w:before="60" w:after="60"/>
        <w:ind w:left="430"/>
        <w:jc w:val="both"/>
        <w:rPr>
          <w:iCs/>
        </w:rPr>
      </w:pPr>
      <w:r w:rsidRPr="00B61ADB">
        <w:rPr>
          <w:iCs/>
        </w:rPr>
        <w:t>melegítőkonyha felújítása</w:t>
      </w:r>
    </w:p>
    <w:p w:rsidR="005A125F" w:rsidRDefault="005A125F" w:rsidP="005A125F">
      <w:pPr>
        <w:widowControl w:val="0"/>
        <w:tabs>
          <w:tab w:val="left" w:pos="426"/>
        </w:tabs>
        <w:autoSpaceDE w:val="0"/>
        <w:autoSpaceDN w:val="0"/>
        <w:adjustRightInd w:val="0"/>
        <w:ind w:left="425"/>
        <w:jc w:val="both"/>
        <w:rPr>
          <w:rFonts w:ascii="Garamond" w:hAnsi="Garamond"/>
          <w:b/>
          <w:iCs/>
        </w:rPr>
      </w:pPr>
      <w:r w:rsidRPr="00151DFA">
        <w:rPr>
          <w:rFonts w:ascii="Garamond" w:hAnsi="Garamond"/>
          <w:b/>
          <w:iCs/>
        </w:rPr>
        <w:t xml:space="preserve">Tárgy: </w:t>
      </w:r>
    </w:p>
    <w:p w:rsidR="005A125F" w:rsidRDefault="005A125F" w:rsidP="005A125F">
      <w:pPr>
        <w:widowControl w:val="0"/>
        <w:tabs>
          <w:tab w:val="left" w:pos="426"/>
        </w:tabs>
        <w:autoSpaceDE w:val="0"/>
        <w:autoSpaceDN w:val="0"/>
        <w:adjustRightInd w:val="0"/>
        <w:ind w:left="425"/>
        <w:jc w:val="both"/>
        <w:rPr>
          <w:rFonts w:ascii="Garamond" w:hAnsi="Garamond"/>
          <w:b/>
          <w:iCs/>
        </w:rPr>
      </w:pPr>
      <w:r>
        <w:rPr>
          <w:rFonts w:ascii="Garamond" w:hAnsi="Garamond"/>
          <w:b/>
          <w:iCs/>
        </w:rPr>
        <w:t xml:space="preserve">Fő tárgy: </w:t>
      </w:r>
    </w:p>
    <w:p w:rsidR="005A125F" w:rsidRDefault="005A125F" w:rsidP="005A125F">
      <w:pPr>
        <w:widowControl w:val="0"/>
        <w:tabs>
          <w:tab w:val="left" w:pos="426"/>
        </w:tabs>
        <w:autoSpaceDE w:val="0"/>
        <w:autoSpaceDN w:val="0"/>
        <w:adjustRightInd w:val="0"/>
        <w:ind w:left="425"/>
        <w:jc w:val="both"/>
        <w:rPr>
          <w:rFonts w:ascii="Garamond" w:hAnsi="Garamond"/>
          <w:b/>
          <w:iCs/>
        </w:rPr>
      </w:pPr>
      <w:r>
        <w:rPr>
          <w:rFonts w:ascii="Garamond" w:hAnsi="Garamond"/>
          <w:b/>
          <w:iCs/>
        </w:rPr>
        <w:t>Felújítás</w:t>
      </w:r>
    </w:p>
    <w:p w:rsidR="005A125F" w:rsidRDefault="005A125F" w:rsidP="005A125F">
      <w:pPr>
        <w:ind w:firstLine="425"/>
        <w:jc w:val="both"/>
      </w:pPr>
      <w:r w:rsidRPr="005A7A08">
        <w:t xml:space="preserve">45453100-8 </w:t>
      </w:r>
    </w:p>
    <w:p w:rsidR="005A125F" w:rsidRDefault="005A125F" w:rsidP="005A125F">
      <w:pPr>
        <w:ind w:firstLine="425"/>
        <w:jc w:val="both"/>
      </w:pPr>
      <w:r>
        <w:t>További tárgyak:</w:t>
      </w:r>
    </w:p>
    <w:p w:rsidR="005A125F" w:rsidRDefault="005A125F" w:rsidP="005A125F">
      <w:pPr>
        <w:ind w:firstLine="425"/>
        <w:jc w:val="both"/>
      </w:pPr>
      <w:r>
        <w:t>45310000-3 – villamos szerelési munka</w:t>
      </w:r>
    </w:p>
    <w:p w:rsidR="005A125F" w:rsidRDefault="005A125F" w:rsidP="005A125F">
      <w:pPr>
        <w:ind w:firstLine="425"/>
        <w:jc w:val="both"/>
      </w:pPr>
      <w:r>
        <w:t>45331210-1 – szellőzés szerelése</w:t>
      </w:r>
    </w:p>
    <w:p w:rsidR="005A125F" w:rsidRDefault="005A125F" w:rsidP="005A125F">
      <w:pPr>
        <w:ind w:firstLine="425"/>
        <w:jc w:val="both"/>
      </w:pPr>
      <w:r>
        <w:t>45332000-5 – vízvezeték-szerelés</w:t>
      </w:r>
    </w:p>
    <w:p w:rsidR="005A125F" w:rsidRDefault="005A125F" w:rsidP="005A125F">
      <w:pPr>
        <w:ind w:firstLine="425"/>
        <w:jc w:val="both"/>
      </w:pPr>
      <w:r>
        <w:t>45421000-4 – asztalosipari munka</w:t>
      </w:r>
    </w:p>
    <w:p w:rsidR="005A125F" w:rsidRDefault="005A125F" w:rsidP="005A125F">
      <w:pPr>
        <w:ind w:firstLine="425"/>
        <w:jc w:val="both"/>
      </w:pPr>
      <w:r>
        <w:t>45421100-5 – ajtók, ablakok és kapcsolódó tartozékok beszerelése</w:t>
      </w:r>
    </w:p>
    <w:p w:rsidR="00090002" w:rsidRPr="00D546AB" w:rsidRDefault="00090002" w:rsidP="00090002">
      <w:pPr>
        <w:widowControl w:val="0"/>
        <w:tabs>
          <w:tab w:val="left" w:pos="426"/>
        </w:tabs>
        <w:autoSpaceDE w:val="0"/>
        <w:autoSpaceDN w:val="0"/>
        <w:adjustRightInd w:val="0"/>
        <w:spacing w:before="60" w:after="60"/>
        <w:ind w:left="426" w:hanging="426"/>
        <w:jc w:val="both"/>
        <w:rPr>
          <w:rFonts w:ascii="Garamond" w:hAnsi="Garamond"/>
          <w:iCs/>
        </w:rPr>
      </w:pPr>
    </w:p>
    <w:p w:rsidR="00F401B2" w:rsidRPr="00376DBD" w:rsidRDefault="00F401B2" w:rsidP="00F401B2">
      <w:pPr>
        <w:keepNext/>
        <w:tabs>
          <w:tab w:val="left" w:pos="426"/>
        </w:tabs>
        <w:ind w:left="426" w:hanging="426"/>
        <w:jc w:val="both"/>
        <w:outlineLvl w:val="1"/>
        <w:rPr>
          <w:b/>
          <w:bCs/>
          <w:i/>
          <w:sz w:val="32"/>
          <w:szCs w:val="32"/>
        </w:rPr>
      </w:pPr>
      <w:bookmarkStart w:id="40" w:name="_Toc509761589"/>
      <w:r w:rsidRPr="00376DBD">
        <w:rPr>
          <w:b/>
          <w:bCs/>
          <w:i/>
          <w:sz w:val="32"/>
          <w:szCs w:val="32"/>
        </w:rPr>
        <w:t>III/4.</w:t>
      </w:r>
      <w:r w:rsidR="0033000D" w:rsidRPr="00376DBD">
        <w:rPr>
          <w:b/>
          <w:bCs/>
          <w:i/>
          <w:sz w:val="32"/>
          <w:szCs w:val="32"/>
        </w:rPr>
        <w:t xml:space="preserve"> </w:t>
      </w:r>
      <w:r w:rsidRPr="00376DBD">
        <w:rPr>
          <w:b/>
          <w:bCs/>
          <w:i/>
          <w:sz w:val="32"/>
          <w:szCs w:val="32"/>
        </w:rPr>
        <w:t>Az ajánlat benyújtásával kapcsolatos formai követelmények:</w:t>
      </w:r>
      <w:bookmarkEnd w:id="34"/>
      <w:bookmarkEnd w:id="35"/>
      <w:bookmarkEnd w:id="36"/>
      <w:bookmarkEnd w:id="37"/>
      <w:bookmarkEnd w:id="38"/>
      <w:bookmarkEnd w:id="39"/>
      <w:bookmarkEnd w:id="40"/>
    </w:p>
    <w:p w:rsidR="0033000D" w:rsidRPr="00376DBD" w:rsidRDefault="0033000D" w:rsidP="00F401B2">
      <w:pPr>
        <w:widowControl w:val="0"/>
        <w:tabs>
          <w:tab w:val="left" w:pos="0"/>
        </w:tabs>
        <w:autoSpaceDE w:val="0"/>
        <w:autoSpaceDN w:val="0"/>
        <w:adjustRightInd w:val="0"/>
        <w:spacing w:before="60" w:after="60"/>
        <w:jc w:val="both"/>
        <w:rPr>
          <w:iCs/>
        </w:rPr>
      </w:pPr>
    </w:p>
    <w:p w:rsidR="009A5190" w:rsidRPr="00376DBD" w:rsidRDefault="009A5190" w:rsidP="009A5190">
      <w:pPr>
        <w:tabs>
          <w:tab w:val="left" w:pos="0"/>
          <w:tab w:val="right" w:pos="9000"/>
        </w:tabs>
        <w:spacing w:after="120"/>
        <w:jc w:val="both"/>
        <w:rPr>
          <w:iCs/>
        </w:rPr>
      </w:pPr>
      <w:r w:rsidRPr="00376DBD">
        <w:rPr>
          <w:iCs/>
        </w:rPr>
        <w:lastRenderedPageBreak/>
        <w:t>Az ajánlatokat személyesen, vagy postai úton, zárt borítékban, a borítékon „Közbeszerzési ajánlat –</w:t>
      </w:r>
      <w:r w:rsidR="00170EEC">
        <w:rPr>
          <w:iCs/>
        </w:rPr>
        <w:t>„</w:t>
      </w:r>
      <w:r w:rsidR="005A125F">
        <w:rPr>
          <w:iCs/>
        </w:rPr>
        <w:t>Óvodák részleges felújítása az „Óvodai szolgáltatások fejlesztésének megvalósítása Gyömrőn” című VEKOP-6.1.1-15-PT1-2016-00009 azonosító számú projekt finanszírozásból</w:t>
      </w:r>
      <w:r w:rsidR="00170EEC">
        <w:rPr>
          <w:iCs/>
        </w:rPr>
        <w:t xml:space="preserve"> </w:t>
      </w:r>
      <w:r w:rsidRPr="00376DBD">
        <w:rPr>
          <w:iCs/>
        </w:rPr>
        <w:t>” és „Nem felbontható az ajánlat felbontására összehívott hivatalos bontás megkezdése előtt.” felirattal, az ajánlattételi határidő feltüntetésével 2 példányban (1 eredeti papír alapú, 1 elektronikus másolat), a kötelezettségre jogosultak által aláírva, roncsolásmentesen nem bontható módon összefűzve, tartalomjegyzékkel, és a tartalomjegyzék alapján egyértelműen azonosítható oldalszámozással ellátva kell benyújtani. Az eredeti és a másolat közötti eltérés esetén az eredeti példány az irányadó. Az ajánlat, illetve azzal kapcsolatos postai küldemények elvesztéséből eredő kockázat az ajánlattevőt terheli. A postán feladott ajánlatot ajánlatkérő akkor tekinti határidőn belül benyújtottnak, ha annak kézhezvételére az ajánlattételi határidőig sor került a felhívás n) pontjában megjelölt címen.</w:t>
      </w:r>
    </w:p>
    <w:p w:rsidR="00F401B2" w:rsidRPr="00376DBD" w:rsidRDefault="009A5190" w:rsidP="009A5190">
      <w:pPr>
        <w:tabs>
          <w:tab w:val="left" w:pos="0"/>
          <w:tab w:val="right" w:pos="9000"/>
        </w:tabs>
        <w:spacing w:after="120"/>
        <w:jc w:val="both"/>
      </w:pPr>
      <w:r w:rsidRPr="00376DBD">
        <w:rPr>
          <w:iCs/>
        </w:rPr>
        <w:tab/>
        <w:t>Az ajánlatokat az ajánlatkérő tájékoztatási kötelezettségére tekintettel digitális (.pdf) formátumban is be kell nyújtani. Az ajánlat elektronikus formában benyújtott (jelszó nélkül olvasható pdf file) példányának a papír alapú (eredeti) példánnyal megegyezőnek kell lennie szabványos CD vagy DVD adathordozó lemezen, vagy egyéb adathordozón.</w:t>
      </w:r>
    </w:p>
    <w:p w:rsidR="00F401B2" w:rsidRPr="00376DBD" w:rsidRDefault="00F401B2" w:rsidP="00F401B2">
      <w:pPr>
        <w:spacing w:after="120"/>
        <w:jc w:val="both"/>
      </w:pPr>
      <w:r w:rsidRPr="00376DBD">
        <w:t>Az ajánlat, illetve azzal kapcsolatos postai küldemények elvesztéséből eredő kockázat az ajánlattevőt terheli. A postán feladott ajánlatot ajánlatkérő akkor tekinti határidőn belül benyújtottnak, ha annak kézhezvételére az ajánlattételi határidőig sor került a felhívás n) pontjában megjelölt címen.</w:t>
      </w:r>
    </w:p>
    <w:p w:rsidR="00F401B2" w:rsidRPr="00376DBD" w:rsidRDefault="00F401B2" w:rsidP="00F401B2">
      <w:pPr>
        <w:spacing w:after="120"/>
        <w:jc w:val="both"/>
      </w:pPr>
      <w:r w:rsidRPr="00376DBD">
        <w:t>Az ajánlat összeállításának megkönnyítése és az esetlegesen felmerülő formai hibák kockázatának csökkentése érdekében ajánlatkér</w:t>
      </w:r>
      <w:r w:rsidR="000E20E4" w:rsidRPr="00376DBD">
        <w:t xml:space="preserve">ő </w:t>
      </w:r>
      <w:r w:rsidR="00D96862" w:rsidRPr="00376DBD">
        <w:t xml:space="preserve">szerkeszthető formában is biztosítja a benyújtandó </w:t>
      </w:r>
      <w:r w:rsidR="000E20E4" w:rsidRPr="00376DBD">
        <w:t>dokumentumok</w:t>
      </w:r>
      <w:r w:rsidRPr="00376DBD">
        <w:t xml:space="preserve"> </w:t>
      </w:r>
      <w:r w:rsidR="00D96862" w:rsidRPr="00376DBD">
        <w:t>mintáit</w:t>
      </w:r>
      <w:r w:rsidRPr="00376DBD">
        <w:t>.</w:t>
      </w:r>
      <w:r w:rsidR="009A5190" w:rsidRPr="00376DBD">
        <w:t xml:space="preserve"> Ezek használata ajánlattevők számára nem kötelesség, hanem lehetőség, a felhívásban meghatározott tartalommal bíró egyéb, eltérő formájú dokumentumok is benyújthatók az ajánlatban.</w:t>
      </w:r>
    </w:p>
    <w:p w:rsidR="00F401B2" w:rsidRPr="00376DBD" w:rsidRDefault="00F401B2" w:rsidP="00F401B2">
      <w:pPr>
        <w:spacing w:after="120"/>
        <w:jc w:val="both"/>
      </w:pPr>
      <w:r w:rsidRPr="00376DBD">
        <w:t>Az Ajánlattevő kötelessége, hogy tanulmányo</w:t>
      </w:r>
      <w:r w:rsidR="000E20E4" w:rsidRPr="00376DBD">
        <w:t>zza a közbeszerzési dokumentumok</w:t>
      </w:r>
      <w:r w:rsidRPr="00376DBD">
        <w:t xml:space="preserve"> valamennyi utasítását, az űrlapokat, az összes feltételt és műszaki előírásokat. A digitálisan is átadott </w:t>
      </w:r>
      <w:r w:rsidR="004856BA" w:rsidRPr="00376DBD">
        <w:t xml:space="preserve">- vagy azzal egyenértékű - </w:t>
      </w:r>
      <w:r w:rsidRPr="00376DBD">
        <w:t xml:space="preserve">formanyomtatványokat pontosan ki kell tölteni, dátummal és aláírással ellátni. A formanyomtatványok azon részei esetében, amelyek nem vonatkoznak az ajánlattevőre, azt </w:t>
      </w:r>
      <w:proofErr w:type="spellStart"/>
      <w:r w:rsidRPr="00376DBD">
        <w:t>kitöltetlenül</w:t>
      </w:r>
      <w:proofErr w:type="spellEnd"/>
      <w:r w:rsidRPr="00376DBD">
        <w:t xml:space="preserve"> hagyva</w:t>
      </w:r>
      <w:r w:rsidR="009A5190" w:rsidRPr="00376DBD">
        <w:t xml:space="preserve"> vagy</w:t>
      </w:r>
      <w:r w:rsidRPr="00376DBD">
        <w:t xml:space="preserve"> áthúzva</w:t>
      </w:r>
      <w:r w:rsidR="009A5190" w:rsidRPr="00376DBD">
        <w:t xml:space="preserve"> vagy a részt törölve</w:t>
      </w:r>
      <w:r w:rsidRPr="00376DBD">
        <w:t xml:space="preserve"> vagy a „nem vonatkozik ránk”, „nem alkalmazható” szöveggel </w:t>
      </w:r>
      <w:proofErr w:type="gramStart"/>
      <w:r w:rsidRPr="00376DBD">
        <w:t>kitöltve</w:t>
      </w:r>
      <w:proofErr w:type="gramEnd"/>
      <w:r w:rsidRPr="00376DBD">
        <w:t xml:space="preserve"> </w:t>
      </w:r>
      <w:r w:rsidR="009A5190" w:rsidRPr="00376DBD">
        <w:t xml:space="preserve">vagy egyéb módon egyértelműsítve, hogy ajánlattevőre nem vonatkozik </w:t>
      </w:r>
      <w:r w:rsidRPr="00376DBD">
        <w:t xml:space="preserve">lehet eljárni, ügyelve, hogy minden előírt tartalom </w:t>
      </w:r>
      <w:proofErr w:type="spellStart"/>
      <w:r w:rsidRPr="00376DBD">
        <w:t>hiánytalanul</w:t>
      </w:r>
      <w:proofErr w:type="spellEnd"/>
      <w:r w:rsidRPr="00376DBD">
        <w:t xml:space="preserve"> szerepeljen az ajánlatban. Ahol szükséges, a nyomtatványokat saját űrlapokkal kell kiegészíteni, illetve a szükséges részek ismétlésével, vagy beszúrásával lehet bővíteni (pl. közös ajánlat esetén, több alvállalkozó igazoló szervezet esetében).</w:t>
      </w:r>
      <w:r w:rsidR="009A5190" w:rsidRPr="00376DBD">
        <w:t xml:space="preserve"> Azt az iratmintát, amely egyáltalán nem vonatkozik az ajánlattevőre nem szükséges az ajánlatban szerepeltetni.</w:t>
      </w:r>
    </w:p>
    <w:p w:rsidR="00354368" w:rsidRPr="00376DBD" w:rsidRDefault="00354368" w:rsidP="00F401B2">
      <w:pPr>
        <w:widowControl w:val="0"/>
        <w:tabs>
          <w:tab w:val="left" w:pos="426"/>
        </w:tabs>
        <w:autoSpaceDE w:val="0"/>
        <w:autoSpaceDN w:val="0"/>
        <w:adjustRightInd w:val="0"/>
        <w:spacing w:before="60" w:after="60"/>
        <w:jc w:val="both"/>
        <w:rPr>
          <w:iCs/>
        </w:rPr>
      </w:pPr>
    </w:p>
    <w:p w:rsidR="00055FBE" w:rsidRPr="00376DBD" w:rsidRDefault="00F401B2" w:rsidP="00D409F4">
      <w:pPr>
        <w:keepNext/>
        <w:tabs>
          <w:tab w:val="left" w:pos="426"/>
        </w:tabs>
        <w:ind w:left="426" w:hanging="426"/>
        <w:jc w:val="both"/>
        <w:outlineLvl w:val="1"/>
        <w:rPr>
          <w:b/>
          <w:bCs/>
        </w:rPr>
      </w:pPr>
      <w:bookmarkStart w:id="41" w:name="_Toc307650135"/>
      <w:bookmarkStart w:id="42" w:name="_Toc307650012"/>
      <w:bookmarkStart w:id="43" w:name="_Toc306617316"/>
      <w:bookmarkStart w:id="44" w:name="_Toc306617246"/>
      <w:bookmarkStart w:id="45" w:name="_Toc306549741"/>
      <w:bookmarkStart w:id="46" w:name="_Toc303057394"/>
      <w:bookmarkStart w:id="47" w:name="_Toc303057171"/>
      <w:bookmarkStart w:id="48" w:name="_Toc296699692"/>
      <w:bookmarkStart w:id="49" w:name="_Toc296679308"/>
      <w:bookmarkStart w:id="50" w:name="_Toc296667315"/>
      <w:bookmarkStart w:id="51" w:name="_Toc296667218"/>
      <w:bookmarkStart w:id="52" w:name="_Toc296666941"/>
      <w:bookmarkStart w:id="53" w:name="_Toc310429294"/>
      <w:bookmarkStart w:id="54" w:name="_Toc314562002"/>
      <w:bookmarkStart w:id="55" w:name="_Toc318884217"/>
      <w:bookmarkStart w:id="56" w:name="_Toc326847773"/>
      <w:bookmarkStart w:id="57" w:name="_Toc326847939"/>
      <w:bookmarkStart w:id="58" w:name="_Toc509761590"/>
      <w:r w:rsidRPr="00376DBD">
        <w:rPr>
          <w:b/>
          <w:bCs/>
          <w:i/>
          <w:sz w:val="32"/>
          <w:szCs w:val="32"/>
        </w:rPr>
        <w:t>III/5.</w:t>
      </w:r>
      <w:r w:rsidR="0033000D" w:rsidRPr="00376DBD">
        <w:rPr>
          <w:b/>
          <w:bCs/>
          <w:i/>
          <w:sz w:val="32"/>
          <w:szCs w:val="32"/>
        </w:rPr>
        <w:t xml:space="preserve"> </w:t>
      </w:r>
      <w:r w:rsidRPr="00376DBD">
        <w:rPr>
          <w:b/>
          <w:bCs/>
          <w:i/>
          <w:sz w:val="32"/>
          <w:szCs w:val="32"/>
        </w:rPr>
        <w:t>A benyújtandó ajánlat tartalomjegyzéke:</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rsidR="0033000D" w:rsidRPr="00376DBD" w:rsidRDefault="0033000D" w:rsidP="0033000D">
      <w:pPr>
        <w:tabs>
          <w:tab w:val="left" w:pos="426"/>
          <w:tab w:val="left" w:pos="540"/>
          <w:tab w:val="left" w:pos="900"/>
          <w:tab w:val="left" w:pos="2160"/>
          <w:tab w:val="left" w:pos="3420"/>
          <w:tab w:val="right" w:pos="9000"/>
        </w:tabs>
        <w:jc w:val="both"/>
      </w:pPr>
    </w:p>
    <w:p w:rsidR="00F401B2" w:rsidRPr="00376DBD" w:rsidRDefault="00F401B2" w:rsidP="00F401B2">
      <w:pPr>
        <w:numPr>
          <w:ilvl w:val="0"/>
          <w:numId w:val="1"/>
        </w:numPr>
        <w:tabs>
          <w:tab w:val="left" w:pos="426"/>
          <w:tab w:val="left" w:pos="540"/>
          <w:tab w:val="left" w:pos="900"/>
          <w:tab w:val="left" w:pos="2160"/>
          <w:tab w:val="left" w:pos="3420"/>
          <w:tab w:val="right" w:pos="9000"/>
        </w:tabs>
        <w:ind w:left="426" w:hanging="426"/>
        <w:jc w:val="both"/>
      </w:pPr>
      <w:r w:rsidRPr="00376DBD">
        <w:t>Címlap</w:t>
      </w:r>
    </w:p>
    <w:p w:rsidR="00F401B2" w:rsidRPr="00376DBD" w:rsidRDefault="00F401B2" w:rsidP="00F401B2">
      <w:pPr>
        <w:numPr>
          <w:ilvl w:val="0"/>
          <w:numId w:val="1"/>
        </w:numPr>
        <w:tabs>
          <w:tab w:val="left" w:pos="426"/>
          <w:tab w:val="left" w:pos="540"/>
          <w:tab w:val="left" w:pos="900"/>
          <w:tab w:val="left" w:pos="2160"/>
          <w:tab w:val="left" w:pos="3420"/>
          <w:tab w:val="right" w:pos="9000"/>
        </w:tabs>
        <w:ind w:left="426" w:hanging="426"/>
        <w:jc w:val="both"/>
      </w:pPr>
      <w:r w:rsidRPr="00376DBD">
        <w:t>Tartalomjegyzék</w:t>
      </w:r>
    </w:p>
    <w:p w:rsidR="00F401B2" w:rsidRPr="00376DBD" w:rsidRDefault="002D263F" w:rsidP="00F401B2">
      <w:pPr>
        <w:numPr>
          <w:ilvl w:val="0"/>
          <w:numId w:val="1"/>
        </w:numPr>
        <w:tabs>
          <w:tab w:val="left" w:pos="426"/>
          <w:tab w:val="left" w:pos="540"/>
          <w:tab w:val="left" w:pos="900"/>
          <w:tab w:val="left" w:pos="2160"/>
          <w:tab w:val="left" w:pos="3420"/>
          <w:tab w:val="right" w:pos="9000"/>
        </w:tabs>
        <w:ind w:left="426" w:hanging="426"/>
        <w:jc w:val="both"/>
      </w:pPr>
      <w:r w:rsidRPr="00376DBD">
        <w:t>Felolvasólap (</w:t>
      </w:r>
      <w:r w:rsidR="00F401B2" w:rsidRPr="00376DBD">
        <w:t>V/1. sz. melléklet)</w:t>
      </w:r>
    </w:p>
    <w:p w:rsidR="00F401B2" w:rsidRPr="00376DBD" w:rsidRDefault="00F401B2" w:rsidP="00F401B2">
      <w:pPr>
        <w:numPr>
          <w:ilvl w:val="0"/>
          <w:numId w:val="1"/>
        </w:numPr>
        <w:tabs>
          <w:tab w:val="left" w:pos="426"/>
          <w:tab w:val="left" w:pos="540"/>
          <w:tab w:val="left" w:pos="900"/>
          <w:tab w:val="left" w:pos="2160"/>
          <w:tab w:val="left" w:pos="3420"/>
          <w:tab w:val="right" w:pos="9000"/>
        </w:tabs>
        <w:ind w:left="426" w:hanging="426"/>
        <w:jc w:val="both"/>
      </w:pPr>
      <w:r w:rsidRPr="00376DBD">
        <w:t>Nyilatkozatok, igazolások - a jogi helyzetre való tekintettel</w:t>
      </w:r>
    </w:p>
    <w:p w:rsidR="00F401B2" w:rsidRPr="00376DBD" w:rsidRDefault="00F401B2" w:rsidP="00F401B2">
      <w:pPr>
        <w:tabs>
          <w:tab w:val="left" w:pos="426"/>
          <w:tab w:val="left" w:pos="540"/>
          <w:tab w:val="left" w:pos="900"/>
          <w:tab w:val="left" w:pos="1800"/>
          <w:tab w:val="right" w:pos="9000"/>
        </w:tabs>
        <w:ind w:left="426" w:hanging="426"/>
        <w:jc w:val="both"/>
      </w:pPr>
      <w:r w:rsidRPr="00376DBD">
        <w:t>3.1.</w:t>
      </w:r>
      <w:r w:rsidRPr="00376DBD">
        <w:tab/>
        <w:t>Kizáró okokkal kapcsolatos Kbt. 62</w:t>
      </w:r>
      <w:r w:rsidR="004856BA" w:rsidRPr="00376DBD">
        <w:t xml:space="preserve">. § (1) bekezdés </w:t>
      </w:r>
      <w:proofErr w:type="gramStart"/>
      <w:r w:rsidR="004856BA" w:rsidRPr="00376DBD">
        <w:t>g)-</w:t>
      </w:r>
      <w:proofErr w:type="gramEnd"/>
      <w:r w:rsidR="004856BA" w:rsidRPr="00376DBD">
        <w:t>k)</w:t>
      </w:r>
      <w:r w:rsidR="004B6577">
        <w:t>,</w:t>
      </w:r>
      <w:r w:rsidR="004856BA" w:rsidRPr="00376DBD">
        <w:t xml:space="preserve"> m) </w:t>
      </w:r>
      <w:r w:rsidR="004B6577">
        <w:t xml:space="preserve">és q) </w:t>
      </w:r>
      <w:r w:rsidR="004856BA" w:rsidRPr="00376DBD">
        <w:t xml:space="preserve">pontokkal </w:t>
      </w:r>
      <w:r w:rsidR="002D263F" w:rsidRPr="00376DBD">
        <w:t>szerinti nyilatkozat (</w:t>
      </w:r>
      <w:r w:rsidRPr="00376DBD">
        <w:t>V/2. sz. melléklet)</w:t>
      </w:r>
    </w:p>
    <w:p w:rsidR="00F401B2" w:rsidRPr="00376DBD" w:rsidRDefault="007C19E7" w:rsidP="007F45CC">
      <w:pPr>
        <w:tabs>
          <w:tab w:val="left" w:pos="426"/>
          <w:tab w:val="left" w:pos="540"/>
          <w:tab w:val="left" w:pos="900"/>
          <w:tab w:val="left" w:pos="2160"/>
          <w:tab w:val="left" w:pos="3420"/>
          <w:tab w:val="right" w:pos="9000"/>
        </w:tabs>
        <w:jc w:val="both"/>
      </w:pPr>
      <w:r>
        <w:t>4</w:t>
      </w:r>
      <w:r w:rsidR="007F45CC" w:rsidRPr="00376DBD">
        <w:t>.</w:t>
      </w:r>
      <w:r w:rsidR="007F45CC" w:rsidRPr="00376DBD">
        <w:tab/>
      </w:r>
      <w:r w:rsidR="00F401B2" w:rsidRPr="00376DBD">
        <w:t>Céges iratok</w:t>
      </w:r>
    </w:p>
    <w:p w:rsidR="00F401B2" w:rsidRPr="00376DBD" w:rsidRDefault="007C19E7" w:rsidP="00F401B2">
      <w:pPr>
        <w:tabs>
          <w:tab w:val="left" w:pos="426"/>
          <w:tab w:val="left" w:pos="540"/>
          <w:tab w:val="left" w:pos="2160"/>
          <w:tab w:val="left" w:pos="3420"/>
          <w:tab w:val="right" w:pos="9000"/>
        </w:tabs>
        <w:ind w:left="426" w:hanging="426"/>
        <w:jc w:val="both"/>
      </w:pPr>
      <w:r>
        <w:t>4</w:t>
      </w:r>
      <w:r w:rsidR="00F401B2" w:rsidRPr="00376DBD">
        <w:t>.1.</w:t>
      </w:r>
      <w:r w:rsidR="00F401B2" w:rsidRPr="00376DBD">
        <w:tab/>
      </w:r>
      <w:r w:rsidR="00C14A2F" w:rsidRPr="00376DBD">
        <w:t>Ajánlattevő képviseletre jogosultjának aláírási címpéldánya vagy aláírási mintája</w:t>
      </w:r>
    </w:p>
    <w:p w:rsidR="00F401B2" w:rsidRPr="00376DBD" w:rsidRDefault="007C19E7" w:rsidP="00F401B2">
      <w:pPr>
        <w:tabs>
          <w:tab w:val="left" w:pos="426"/>
          <w:tab w:val="left" w:pos="540"/>
          <w:tab w:val="left" w:pos="2160"/>
          <w:tab w:val="left" w:pos="3420"/>
          <w:tab w:val="right" w:pos="9000"/>
        </w:tabs>
        <w:ind w:left="426" w:hanging="426"/>
        <w:jc w:val="both"/>
      </w:pPr>
      <w:r>
        <w:lastRenderedPageBreak/>
        <w:t>4</w:t>
      </w:r>
      <w:r w:rsidR="00987B47" w:rsidRPr="00376DBD">
        <w:t>.</w:t>
      </w:r>
      <w:r w:rsidR="00F401B2" w:rsidRPr="00376DBD">
        <w:t>2</w:t>
      </w:r>
      <w:r w:rsidR="00F401B2" w:rsidRPr="00376DBD">
        <w:tab/>
        <w:t>Folyamatban levő változás</w:t>
      </w:r>
      <w:r w:rsidR="00C14A2F" w:rsidRPr="00376DBD">
        <w:t xml:space="preserve">bejegyzési </w:t>
      </w:r>
      <w:r w:rsidR="00893DD6" w:rsidRPr="00376DBD">
        <w:t>eljárás esetén a cégbírósághoz benyújtott változás</w:t>
      </w:r>
      <w:r w:rsidR="004057D7" w:rsidRPr="00376DBD">
        <w:t>bejegyzési kérelem és annak érkeztetéséről a cégbíróság által megküldött igazolás</w:t>
      </w:r>
      <w:r w:rsidR="00FB7840" w:rsidRPr="00376DBD">
        <w:t xml:space="preserve"> vagy amennyiben ilyen nincs folyamatban, úgy nemleges </w:t>
      </w:r>
      <w:proofErr w:type="spellStart"/>
      <w:r w:rsidR="00FB7840" w:rsidRPr="00376DBD">
        <w:t>tartalmú</w:t>
      </w:r>
      <w:proofErr w:type="spellEnd"/>
      <w:r w:rsidR="00FB7840" w:rsidRPr="00376DBD">
        <w:t xml:space="preserve"> nyilatkozat (V/</w:t>
      </w:r>
      <w:r>
        <w:t>3</w:t>
      </w:r>
      <w:r w:rsidR="00FB7840" w:rsidRPr="00376DBD">
        <w:t>. sz. melléklet)</w:t>
      </w:r>
      <w:r w:rsidR="004057D7" w:rsidRPr="00376DBD">
        <w:t>.</w:t>
      </w:r>
      <w:r w:rsidR="00F401B2" w:rsidRPr="00376DBD">
        <w:t xml:space="preserve"> </w:t>
      </w:r>
    </w:p>
    <w:p w:rsidR="00F401B2" w:rsidRPr="00376DBD" w:rsidRDefault="007C19E7" w:rsidP="00F401B2">
      <w:pPr>
        <w:tabs>
          <w:tab w:val="left" w:pos="426"/>
          <w:tab w:val="left" w:pos="540"/>
          <w:tab w:val="left" w:pos="900"/>
          <w:tab w:val="left" w:pos="2160"/>
          <w:tab w:val="left" w:pos="3420"/>
          <w:tab w:val="right" w:pos="9000"/>
        </w:tabs>
        <w:ind w:left="426" w:hanging="426"/>
        <w:jc w:val="both"/>
      </w:pPr>
      <w:r>
        <w:t>5</w:t>
      </w:r>
      <w:r w:rsidR="00F401B2" w:rsidRPr="00376DBD">
        <w:t>.</w:t>
      </w:r>
      <w:r w:rsidR="00F401B2" w:rsidRPr="00376DBD">
        <w:tab/>
        <w:t>Egyéb nyilatkozatok</w:t>
      </w:r>
      <w:r w:rsidR="004057D7" w:rsidRPr="00376DBD">
        <w:t>, dokumentumok</w:t>
      </w:r>
    </w:p>
    <w:p w:rsidR="00F401B2" w:rsidRPr="00376DBD" w:rsidRDefault="007C19E7" w:rsidP="00F401B2">
      <w:pPr>
        <w:tabs>
          <w:tab w:val="left" w:pos="426"/>
          <w:tab w:val="left" w:pos="540"/>
          <w:tab w:val="left" w:pos="900"/>
          <w:tab w:val="left" w:pos="1800"/>
          <w:tab w:val="right" w:pos="9000"/>
        </w:tabs>
        <w:ind w:left="426" w:hanging="426"/>
        <w:jc w:val="both"/>
      </w:pPr>
      <w:r>
        <w:t>5</w:t>
      </w:r>
      <w:r w:rsidR="00F401B2" w:rsidRPr="00376DBD">
        <w:t>.1.</w:t>
      </w:r>
      <w:r w:rsidR="00F401B2" w:rsidRPr="00376DBD">
        <w:tab/>
        <w:t>A Kbt. 66. § (4) bekezdés szerinti nyilatkozat a kis- és középvállalkozásokról, fejlődésük támogatásáról szóló törvény hatálya alá tartozásról</w:t>
      </w:r>
      <w:r w:rsidR="002D263F" w:rsidRPr="00376DBD">
        <w:t xml:space="preserve"> (</w:t>
      </w:r>
      <w:r w:rsidR="007F45CC" w:rsidRPr="00376DBD">
        <w:t>V/</w:t>
      </w:r>
      <w:r>
        <w:t>4</w:t>
      </w:r>
      <w:r w:rsidR="00F401B2" w:rsidRPr="00376DBD">
        <w:t>. sz. melléklet)</w:t>
      </w:r>
    </w:p>
    <w:p w:rsidR="00F401B2" w:rsidRPr="00376DBD" w:rsidRDefault="007C19E7" w:rsidP="00F401B2">
      <w:pPr>
        <w:tabs>
          <w:tab w:val="left" w:pos="426"/>
          <w:tab w:val="left" w:pos="540"/>
          <w:tab w:val="left" w:pos="900"/>
          <w:tab w:val="left" w:pos="1800"/>
          <w:tab w:val="right" w:pos="9000"/>
        </w:tabs>
        <w:ind w:left="426" w:hanging="426"/>
        <w:jc w:val="both"/>
      </w:pPr>
      <w:r>
        <w:t>5</w:t>
      </w:r>
      <w:r w:rsidR="00F401B2" w:rsidRPr="00376DBD">
        <w:t>.2</w:t>
      </w:r>
      <w:r w:rsidR="003D0DC4" w:rsidRPr="00376DBD">
        <w:t>.</w:t>
      </w:r>
      <w:r w:rsidR="00F401B2" w:rsidRPr="00376DBD">
        <w:tab/>
        <w:t>A Kbt. 66. § (6) bekezdése szerinti nyilatkozat</w:t>
      </w:r>
      <w:r w:rsidR="00E17CFF">
        <w:t xml:space="preserve"> </w:t>
      </w:r>
      <w:r w:rsidR="00F401B2" w:rsidRPr="00376DBD">
        <w:t>az alvállalkozókról</w:t>
      </w:r>
      <w:r w:rsidR="003D0DC4" w:rsidRPr="00376DBD">
        <w:t>.</w:t>
      </w:r>
      <w:r w:rsidR="00E17CFF">
        <w:t xml:space="preserve"> (</w:t>
      </w:r>
      <w:r w:rsidR="00E17CFF" w:rsidRPr="00376DBD">
        <w:t>V/</w:t>
      </w:r>
      <w:r w:rsidR="00E17CFF">
        <w:t>5</w:t>
      </w:r>
      <w:r w:rsidR="00E17CFF" w:rsidRPr="00376DBD">
        <w:t>. sz. melléklet)</w:t>
      </w:r>
    </w:p>
    <w:p w:rsidR="003D0DC4" w:rsidRPr="0013518C" w:rsidRDefault="007C19E7" w:rsidP="00F401B2">
      <w:pPr>
        <w:tabs>
          <w:tab w:val="left" w:pos="426"/>
          <w:tab w:val="left" w:pos="540"/>
          <w:tab w:val="left" w:pos="900"/>
          <w:tab w:val="left" w:pos="1800"/>
          <w:tab w:val="right" w:pos="9000"/>
        </w:tabs>
        <w:ind w:left="426" w:hanging="426"/>
        <w:jc w:val="both"/>
      </w:pPr>
      <w:r>
        <w:t>5</w:t>
      </w:r>
      <w:r w:rsidR="003D0DC4" w:rsidRPr="0013518C">
        <w:t>.</w:t>
      </w:r>
      <w:r w:rsidR="00170EEC">
        <w:t>3</w:t>
      </w:r>
      <w:r w:rsidR="003D0DC4" w:rsidRPr="0013518C">
        <w:t>.</w:t>
      </w:r>
      <w:r w:rsidR="003D0DC4" w:rsidRPr="0013518C">
        <w:tab/>
        <w:t>Ajánlattevő nyilatkozata a Kbt</w:t>
      </w:r>
      <w:r w:rsidR="002D263F" w:rsidRPr="0013518C">
        <w:t>. 66. § (2) bekezdése alapján (</w:t>
      </w:r>
      <w:r w:rsidR="003D0DC4" w:rsidRPr="0013518C">
        <w:t>V/</w:t>
      </w:r>
      <w:r w:rsidR="00170EEC">
        <w:t>6</w:t>
      </w:r>
      <w:r w:rsidR="003D0DC4" w:rsidRPr="0013518C">
        <w:t>. sz. melléklet)</w:t>
      </w:r>
    </w:p>
    <w:p w:rsidR="003D0DC4" w:rsidRPr="0013518C" w:rsidRDefault="007C19E7" w:rsidP="00F401B2">
      <w:pPr>
        <w:tabs>
          <w:tab w:val="left" w:pos="426"/>
          <w:tab w:val="left" w:pos="540"/>
          <w:tab w:val="left" w:pos="900"/>
          <w:tab w:val="left" w:pos="1800"/>
          <w:tab w:val="right" w:pos="9000"/>
        </w:tabs>
        <w:ind w:left="426" w:hanging="426"/>
        <w:jc w:val="both"/>
      </w:pPr>
      <w:r>
        <w:t>5</w:t>
      </w:r>
      <w:r w:rsidR="003D0DC4" w:rsidRPr="0013518C">
        <w:t>.</w:t>
      </w:r>
      <w:r w:rsidR="00170EEC">
        <w:t>4</w:t>
      </w:r>
      <w:r w:rsidR="003D0DC4" w:rsidRPr="0013518C">
        <w:t>.</w:t>
      </w:r>
      <w:r w:rsidR="003D0DC4" w:rsidRPr="0013518C">
        <w:tab/>
        <w:t>Nyilatkozat benyújtott ajá</w:t>
      </w:r>
      <w:r w:rsidR="002D263F" w:rsidRPr="0013518C">
        <w:t>nlati példányok azonosságáról (</w:t>
      </w:r>
      <w:r w:rsidR="003D0DC4" w:rsidRPr="0013518C">
        <w:t>V/</w:t>
      </w:r>
      <w:r w:rsidR="00170EEC">
        <w:t>7</w:t>
      </w:r>
      <w:r w:rsidR="003D0DC4" w:rsidRPr="0013518C">
        <w:t>.</w:t>
      </w:r>
      <w:r w:rsidR="00827C5C" w:rsidRPr="0013518C">
        <w:t xml:space="preserve"> sz. melléklet</w:t>
      </w:r>
      <w:r w:rsidR="003D0DC4" w:rsidRPr="0013518C">
        <w:t>)</w:t>
      </w:r>
    </w:p>
    <w:p w:rsidR="00326183" w:rsidRPr="0013518C" w:rsidRDefault="007C19E7" w:rsidP="00F401B2">
      <w:pPr>
        <w:tabs>
          <w:tab w:val="left" w:pos="426"/>
          <w:tab w:val="left" w:pos="540"/>
          <w:tab w:val="left" w:pos="900"/>
          <w:tab w:val="left" w:pos="1800"/>
          <w:tab w:val="right" w:pos="9000"/>
        </w:tabs>
        <w:ind w:left="426" w:hanging="426"/>
        <w:jc w:val="both"/>
      </w:pPr>
      <w:r>
        <w:t>5</w:t>
      </w:r>
      <w:r w:rsidR="00326183" w:rsidRPr="0013518C">
        <w:t>.</w:t>
      </w:r>
      <w:r w:rsidR="00170EEC">
        <w:t>5</w:t>
      </w:r>
      <w:r w:rsidR="00326183" w:rsidRPr="0013518C">
        <w:tab/>
        <w:t>Nyilatkozat a Kbt. 25. § (4) bekezdés szerinti összeférhetetlenséggel kapcsolatban (V/</w:t>
      </w:r>
      <w:r w:rsidR="00170EEC">
        <w:t>8</w:t>
      </w:r>
      <w:r w:rsidR="00326183" w:rsidRPr="0013518C">
        <w:t>. sz. melléklet)</w:t>
      </w:r>
    </w:p>
    <w:p w:rsidR="00F401B2" w:rsidRDefault="007C19E7" w:rsidP="00F401B2">
      <w:pPr>
        <w:tabs>
          <w:tab w:val="left" w:pos="426"/>
          <w:tab w:val="left" w:pos="540"/>
          <w:tab w:val="left" w:pos="900"/>
          <w:tab w:val="left" w:pos="2160"/>
          <w:tab w:val="left" w:pos="3420"/>
          <w:tab w:val="right" w:pos="9000"/>
        </w:tabs>
        <w:ind w:left="426" w:hanging="426"/>
        <w:jc w:val="both"/>
      </w:pPr>
      <w:r>
        <w:t>6</w:t>
      </w:r>
      <w:r w:rsidR="00827C5C" w:rsidRPr="0013518C">
        <w:t>.</w:t>
      </w:r>
      <w:r w:rsidR="00827C5C" w:rsidRPr="0013518C">
        <w:tab/>
        <w:t xml:space="preserve">Az ajánlati árat </w:t>
      </w:r>
      <w:r w:rsidR="005A125F">
        <w:t>alátámaszt</w:t>
      </w:r>
      <w:r w:rsidR="00827C5C" w:rsidRPr="0013518C">
        <w:t>ó tételes költségvetés.</w:t>
      </w:r>
    </w:p>
    <w:p w:rsidR="00F7597F" w:rsidRPr="0013518C" w:rsidRDefault="00F7597F" w:rsidP="00F401B2">
      <w:pPr>
        <w:tabs>
          <w:tab w:val="left" w:pos="426"/>
          <w:tab w:val="left" w:pos="540"/>
          <w:tab w:val="left" w:pos="900"/>
          <w:tab w:val="left" w:pos="2160"/>
          <w:tab w:val="left" w:pos="3420"/>
          <w:tab w:val="right" w:pos="9000"/>
        </w:tabs>
        <w:ind w:left="426" w:hanging="426"/>
        <w:jc w:val="both"/>
      </w:pPr>
      <w:r>
        <w:t>7.</w:t>
      </w:r>
      <w:r>
        <w:tab/>
        <w:t>Szakmai ajánlat</w:t>
      </w:r>
    </w:p>
    <w:p w:rsidR="00F401B2" w:rsidRPr="00376DBD" w:rsidRDefault="00F7597F" w:rsidP="00F401B2">
      <w:pPr>
        <w:tabs>
          <w:tab w:val="left" w:pos="426"/>
          <w:tab w:val="left" w:pos="540"/>
          <w:tab w:val="left" w:pos="2160"/>
          <w:tab w:val="left" w:pos="3420"/>
          <w:tab w:val="right" w:pos="9000"/>
        </w:tabs>
        <w:ind w:left="425" w:hanging="425"/>
        <w:jc w:val="both"/>
      </w:pPr>
      <w:r>
        <w:t>8</w:t>
      </w:r>
      <w:r w:rsidR="00F401B2" w:rsidRPr="0013518C">
        <w:t>.</w:t>
      </w:r>
      <w:r w:rsidR="00F401B2" w:rsidRPr="0013518C">
        <w:tab/>
        <w:t>Egyéb, az ajánlattevő által ismertetni kívánt adatok, pl. az üzleti titokra vonatkozó</w:t>
      </w:r>
      <w:r w:rsidR="00212D10" w:rsidRPr="0013518C">
        <w:t xml:space="preserve"> vagy</w:t>
      </w:r>
      <w:r w:rsidR="00212D10" w:rsidRPr="00376DBD">
        <w:t xml:space="preserve"> egyenértékűséget igazoló</w:t>
      </w:r>
      <w:r w:rsidR="00F401B2" w:rsidRPr="00376DBD">
        <w:t xml:space="preserve"> nyilatkozat</w:t>
      </w:r>
    </w:p>
    <w:p w:rsidR="00F401B2" w:rsidRPr="00376DBD" w:rsidRDefault="00F7597F" w:rsidP="00F401B2">
      <w:pPr>
        <w:tabs>
          <w:tab w:val="left" w:pos="426"/>
          <w:tab w:val="left" w:pos="540"/>
          <w:tab w:val="left" w:pos="900"/>
          <w:tab w:val="left" w:pos="2160"/>
          <w:tab w:val="left" w:pos="3420"/>
          <w:tab w:val="right" w:pos="9000"/>
        </w:tabs>
        <w:ind w:left="425" w:hanging="425"/>
        <w:jc w:val="both"/>
      </w:pPr>
      <w:r>
        <w:t>9</w:t>
      </w:r>
      <w:r w:rsidR="00F401B2" w:rsidRPr="00376DBD">
        <w:t xml:space="preserve">. </w:t>
      </w:r>
      <w:r w:rsidR="00F401B2" w:rsidRPr="00376DBD">
        <w:tab/>
        <w:t>Az ajánlat digitális (pdf) formátumban</w:t>
      </w:r>
      <w:r w:rsidR="00827C5C" w:rsidRPr="00376DBD">
        <w:t xml:space="preserve"> (másolati példány)</w:t>
      </w:r>
    </w:p>
    <w:p w:rsidR="00354368" w:rsidRPr="00376DBD" w:rsidRDefault="00354368" w:rsidP="00D409F4">
      <w:pPr>
        <w:tabs>
          <w:tab w:val="left" w:pos="426"/>
          <w:tab w:val="left" w:pos="540"/>
          <w:tab w:val="left" w:pos="900"/>
          <w:tab w:val="left" w:pos="2160"/>
          <w:tab w:val="left" w:pos="3420"/>
          <w:tab w:val="right" w:pos="9000"/>
        </w:tabs>
        <w:ind w:left="425" w:hanging="425"/>
        <w:jc w:val="both"/>
      </w:pPr>
    </w:p>
    <w:p w:rsidR="00E223E1" w:rsidRPr="00376DBD" w:rsidRDefault="00E223E1" w:rsidP="00D409F4">
      <w:pPr>
        <w:tabs>
          <w:tab w:val="left" w:pos="426"/>
          <w:tab w:val="left" w:pos="540"/>
          <w:tab w:val="left" w:pos="900"/>
          <w:tab w:val="left" w:pos="2160"/>
          <w:tab w:val="left" w:pos="3420"/>
          <w:tab w:val="right" w:pos="9000"/>
        </w:tabs>
        <w:ind w:left="425" w:hanging="425"/>
        <w:jc w:val="both"/>
      </w:pPr>
    </w:p>
    <w:p w:rsidR="00F401B2" w:rsidRPr="00376DBD" w:rsidRDefault="00F401B2" w:rsidP="00F401B2">
      <w:pPr>
        <w:keepNext/>
        <w:tabs>
          <w:tab w:val="left" w:pos="426"/>
        </w:tabs>
        <w:ind w:left="426" w:hanging="426"/>
        <w:jc w:val="both"/>
        <w:outlineLvl w:val="1"/>
        <w:rPr>
          <w:b/>
          <w:bCs/>
          <w:i/>
          <w:sz w:val="32"/>
          <w:szCs w:val="32"/>
        </w:rPr>
      </w:pPr>
      <w:bookmarkStart w:id="59" w:name="_Toc307650136"/>
      <w:bookmarkStart w:id="60" w:name="_Toc307650013"/>
      <w:bookmarkStart w:id="61" w:name="_Toc306617317"/>
      <w:bookmarkStart w:id="62" w:name="_Toc306617247"/>
      <w:bookmarkStart w:id="63" w:name="_Toc306549742"/>
      <w:bookmarkStart w:id="64" w:name="_Toc303057395"/>
      <w:bookmarkStart w:id="65" w:name="_Toc303057172"/>
      <w:bookmarkStart w:id="66" w:name="_Toc296699693"/>
      <w:bookmarkStart w:id="67" w:name="_Toc296679309"/>
      <w:bookmarkStart w:id="68" w:name="_Toc296667316"/>
      <w:bookmarkStart w:id="69" w:name="_Toc296667219"/>
      <w:bookmarkStart w:id="70" w:name="_Toc296666942"/>
      <w:bookmarkStart w:id="71" w:name="_Toc310429295"/>
      <w:bookmarkStart w:id="72" w:name="_Toc314562003"/>
      <w:bookmarkStart w:id="73" w:name="_Toc318884218"/>
      <w:bookmarkStart w:id="74" w:name="_Toc326847774"/>
      <w:bookmarkStart w:id="75" w:name="_Toc326847940"/>
      <w:bookmarkStart w:id="76" w:name="_Toc509761591"/>
      <w:r w:rsidRPr="00376DBD">
        <w:rPr>
          <w:b/>
          <w:bCs/>
          <w:i/>
          <w:sz w:val="32"/>
          <w:szCs w:val="32"/>
        </w:rPr>
        <w:t>III/6.</w:t>
      </w:r>
      <w:r w:rsidR="0033000D" w:rsidRPr="00376DBD">
        <w:rPr>
          <w:b/>
          <w:bCs/>
          <w:i/>
          <w:sz w:val="32"/>
          <w:szCs w:val="32"/>
        </w:rPr>
        <w:t xml:space="preserve"> </w:t>
      </w:r>
      <w:r w:rsidRPr="00376DBD">
        <w:rPr>
          <w:b/>
          <w:bCs/>
          <w:i/>
          <w:sz w:val="32"/>
          <w:szCs w:val="32"/>
        </w:rPr>
        <w:t>A tartalomjegyzékben meghatározott pontok formai és tartalmi követelményei:</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F401B2" w:rsidRPr="00376DBD" w:rsidRDefault="00055FBE" w:rsidP="00F401B2">
      <w:pPr>
        <w:tabs>
          <w:tab w:val="left" w:pos="426"/>
          <w:tab w:val="left" w:pos="540"/>
          <w:tab w:val="left" w:pos="2520"/>
          <w:tab w:val="right" w:pos="9000"/>
        </w:tabs>
        <w:spacing w:before="120"/>
        <w:ind w:left="426" w:hanging="426"/>
        <w:jc w:val="both"/>
        <w:rPr>
          <w:b/>
        </w:rPr>
      </w:pPr>
      <w:r w:rsidRPr="00376DBD">
        <w:rPr>
          <w:b/>
        </w:rPr>
        <w:t>0</w:t>
      </w:r>
      <w:r w:rsidR="00F401B2" w:rsidRPr="00376DBD">
        <w:rPr>
          <w:b/>
        </w:rPr>
        <w:t>.</w:t>
      </w:r>
      <w:r w:rsidR="00F401B2" w:rsidRPr="00376DBD">
        <w:rPr>
          <w:b/>
        </w:rPr>
        <w:tab/>
        <w:t>Címlap:</w:t>
      </w:r>
    </w:p>
    <w:p w:rsidR="00F401B2" w:rsidRPr="00376DBD" w:rsidRDefault="00F401B2" w:rsidP="00F401B2">
      <w:pPr>
        <w:tabs>
          <w:tab w:val="left" w:pos="426"/>
          <w:tab w:val="left" w:pos="540"/>
          <w:tab w:val="left" w:pos="900"/>
          <w:tab w:val="left" w:pos="2160"/>
          <w:tab w:val="left" w:pos="3420"/>
          <w:tab w:val="right" w:pos="9000"/>
        </w:tabs>
        <w:ind w:left="426" w:hanging="426"/>
        <w:jc w:val="both"/>
      </w:pPr>
      <w:r w:rsidRPr="00376DBD">
        <w:tab/>
        <w:t>A címlap tartalmazza az „Ajánlat” feliratot, az ajánlattevő megnevezését és az ajánlat tárgyát.</w:t>
      </w:r>
    </w:p>
    <w:p w:rsidR="00212D10" w:rsidRPr="00376DBD" w:rsidRDefault="00212D10" w:rsidP="00F401B2">
      <w:pPr>
        <w:tabs>
          <w:tab w:val="left" w:pos="426"/>
          <w:tab w:val="left" w:pos="540"/>
          <w:tab w:val="left" w:pos="900"/>
          <w:tab w:val="left" w:pos="2160"/>
          <w:tab w:val="left" w:pos="3420"/>
          <w:tab w:val="right" w:pos="9000"/>
        </w:tabs>
        <w:ind w:left="426" w:hanging="426"/>
        <w:jc w:val="both"/>
      </w:pPr>
    </w:p>
    <w:p w:rsidR="00F401B2" w:rsidRPr="00376DBD" w:rsidRDefault="00055FBE" w:rsidP="00F401B2">
      <w:pPr>
        <w:tabs>
          <w:tab w:val="left" w:pos="426"/>
          <w:tab w:val="left" w:pos="540"/>
          <w:tab w:val="left" w:pos="900"/>
          <w:tab w:val="left" w:pos="2160"/>
          <w:tab w:val="left" w:pos="3420"/>
          <w:tab w:val="right" w:pos="9000"/>
        </w:tabs>
        <w:spacing w:before="120"/>
        <w:ind w:left="426" w:hanging="426"/>
        <w:jc w:val="both"/>
        <w:rPr>
          <w:b/>
        </w:rPr>
      </w:pPr>
      <w:r w:rsidRPr="00376DBD">
        <w:rPr>
          <w:b/>
        </w:rPr>
        <w:t>1</w:t>
      </w:r>
      <w:r w:rsidR="00827C5C" w:rsidRPr="00376DBD">
        <w:rPr>
          <w:b/>
        </w:rPr>
        <w:t>.</w:t>
      </w:r>
      <w:r w:rsidR="00F401B2" w:rsidRPr="00376DBD">
        <w:rPr>
          <w:b/>
        </w:rPr>
        <w:tab/>
        <w:t>Tartalomjegyzék:</w:t>
      </w:r>
    </w:p>
    <w:p w:rsidR="00F401B2" w:rsidRPr="00376DBD" w:rsidRDefault="00F401B2" w:rsidP="00F401B2">
      <w:pPr>
        <w:tabs>
          <w:tab w:val="left" w:pos="426"/>
          <w:tab w:val="left" w:pos="540"/>
          <w:tab w:val="left" w:pos="900"/>
          <w:tab w:val="left" w:pos="2160"/>
          <w:tab w:val="left" w:pos="3420"/>
          <w:tab w:val="right" w:pos="9000"/>
        </w:tabs>
        <w:ind w:left="426" w:hanging="426"/>
        <w:jc w:val="both"/>
      </w:pPr>
      <w:r w:rsidRPr="00376DBD">
        <w:tab/>
        <w:t>A tartalomjegyzéket az „Útmutató az ajánlattevők részére” III/5. pontja szerint kell elkészíteni minden pontnál lapszám megjelöléssel.</w:t>
      </w:r>
    </w:p>
    <w:p w:rsidR="00212D10" w:rsidRPr="00376DBD" w:rsidRDefault="00212D10" w:rsidP="00F401B2">
      <w:pPr>
        <w:tabs>
          <w:tab w:val="left" w:pos="426"/>
          <w:tab w:val="left" w:pos="540"/>
          <w:tab w:val="left" w:pos="900"/>
          <w:tab w:val="left" w:pos="2160"/>
          <w:tab w:val="left" w:pos="3420"/>
          <w:tab w:val="right" w:pos="9000"/>
        </w:tabs>
        <w:ind w:left="426" w:hanging="426"/>
        <w:jc w:val="both"/>
      </w:pPr>
    </w:p>
    <w:p w:rsidR="00F401B2" w:rsidRPr="00376DBD" w:rsidRDefault="00055FBE" w:rsidP="00F401B2">
      <w:pPr>
        <w:tabs>
          <w:tab w:val="left" w:pos="426"/>
          <w:tab w:val="left" w:pos="540"/>
          <w:tab w:val="left" w:pos="900"/>
          <w:tab w:val="left" w:pos="2160"/>
          <w:tab w:val="left" w:pos="3420"/>
          <w:tab w:val="right" w:pos="9000"/>
        </w:tabs>
        <w:spacing w:before="120"/>
        <w:ind w:left="426" w:hanging="426"/>
        <w:jc w:val="both"/>
        <w:rPr>
          <w:b/>
        </w:rPr>
      </w:pPr>
      <w:r w:rsidRPr="00376DBD">
        <w:rPr>
          <w:b/>
        </w:rPr>
        <w:t>2</w:t>
      </w:r>
      <w:r w:rsidR="00F401B2" w:rsidRPr="00376DBD">
        <w:rPr>
          <w:b/>
        </w:rPr>
        <w:t>.</w:t>
      </w:r>
      <w:r w:rsidR="00F401B2" w:rsidRPr="00376DBD">
        <w:rPr>
          <w:b/>
        </w:rPr>
        <w:tab/>
        <w:t>Felolvasólap:</w:t>
      </w:r>
    </w:p>
    <w:p w:rsidR="00F401B2" w:rsidRPr="00376DBD" w:rsidRDefault="00F401B2" w:rsidP="00F401B2">
      <w:pPr>
        <w:tabs>
          <w:tab w:val="left" w:pos="426"/>
          <w:tab w:val="left" w:pos="540"/>
          <w:tab w:val="left" w:pos="900"/>
          <w:tab w:val="center" w:pos="7088"/>
          <w:tab w:val="right" w:pos="9000"/>
        </w:tabs>
        <w:ind w:left="426" w:hanging="426"/>
        <w:jc w:val="both"/>
      </w:pPr>
      <w:r w:rsidRPr="00376DBD">
        <w:tab/>
        <w:t>A felolvasólapot</w:t>
      </w:r>
      <w:r w:rsidR="00326183" w:rsidRPr="00376DBD">
        <w:t xml:space="preserve"> az ajánlattételi dokumentáció </w:t>
      </w:r>
      <w:r w:rsidRPr="00376DBD">
        <w:t>V/1. számú melléklete szerint kell elkészíteni. Becsatolása a mellékletben szereplő tartalommal megegyezően kötelező. A felolvasólapot a tartalomjegyzék után közvetlenül kell csatolni az ajánlatban.</w:t>
      </w:r>
    </w:p>
    <w:p w:rsidR="00F401B2" w:rsidRPr="00376DBD" w:rsidRDefault="00F401B2" w:rsidP="00F401B2">
      <w:pPr>
        <w:tabs>
          <w:tab w:val="left" w:pos="426"/>
          <w:tab w:val="left" w:pos="540"/>
          <w:tab w:val="left" w:pos="900"/>
          <w:tab w:val="center" w:pos="7088"/>
          <w:tab w:val="right" w:pos="9000"/>
        </w:tabs>
        <w:ind w:left="426" w:hanging="426"/>
        <w:jc w:val="both"/>
      </w:pPr>
      <w:r w:rsidRPr="00376DBD">
        <w:tab/>
        <w:t>A felolvasólapnak tartalmaznia kell az ajánlattevő(k) nevét, címét (székhelyét, lakóhelyét), valamint azokat a főbb, számszerűsíthető adatokat, amelyek az értékelési szempont (részszempontok) alapján értékelésre kerülnek</w:t>
      </w:r>
      <w:r w:rsidR="00827C5C" w:rsidRPr="00376DBD">
        <w:t>.</w:t>
      </w:r>
    </w:p>
    <w:p w:rsidR="00827C5C" w:rsidRPr="00376DBD" w:rsidRDefault="00827C5C" w:rsidP="00F401B2">
      <w:pPr>
        <w:tabs>
          <w:tab w:val="left" w:pos="426"/>
          <w:tab w:val="left" w:pos="540"/>
          <w:tab w:val="left" w:pos="900"/>
          <w:tab w:val="center" w:pos="7088"/>
          <w:tab w:val="right" w:pos="9000"/>
        </w:tabs>
        <w:ind w:left="426" w:hanging="426"/>
        <w:jc w:val="both"/>
      </w:pPr>
    </w:p>
    <w:p w:rsidR="00F401B2" w:rsidRPr="00376DBD" w:rsidRDefault="00F401B2" w:rsidP="00F401B2">
      <w:pPr>
        <w:tabs>
          <w:tab w:val="left" w:pos="426"/>
          <w:tab w:val="left" w:pos="540"/>
          <w:tab w:val="left" w:pos="900"/>
          <w:tab w:val="left" w:pos="2160"/>
          <w:tab w:val="left" w:pos="3420"/>
          <w:tab w:val="right" w:pos="9000"/>
        </w:tabs>
        <w:spacing w:before="120"/>
        <w:ind w:left="426" w:hanging="426"/>
        <w:jc w:val="both"/>
        <w:rPr>
          <w:b/>
        </w:rPr>
      </w:pPr>
      <w:r w:rsidRPr="00376DBD">
        <w:rPr>
          <w:b/>
        </w:rPr>
        <w:t xml:space="preserve">3. </w:t>
      </w:r>
      <w:r w:rsidR="00212D10" w:rsidRPr="00376DBD">
        <w:rPr>
          <w:b/>
        </w:rPr>
        <w:tab/>
      </w:r>
      <w:r w:rsidRPr="00376DBD">
        <w:rPr>
          <w:b/>
        </w:rPr>
        <w:t>Nyilatkozatok, igazolások - a jogi helyzetre való tekintettel</w:t>
      </w:r>
    </w:p>
    <w:p w:rsidR="00F401B2" w:rsidRPr="00376DBD" w:rsidRDefault="00F401B2" w:rsidP="00F401B2">
      <w:pPr>
        <w:tabs>
          <w:tab w:val="left" w:pos="426"/>
          <w:tab w:val="left" w:pos="540"/>
          <w:tab w:val="left" w:pos="2520"/>
          <w:tab w:val="right" w:pos="9000"/>
        </w:tabs>
        <w:spacing w:before="120"/>
        <w:ind w:left="426" w:hanging="426"/>
        <w:jc w:val="both"/>
        <w:rPr>
          <w:i/>
        </w:rPr>
      </w:pPr>
      <w:r w:rsidRPr="00376DBD">
        <w:rPr>
          <w:i/>
        </w:rPr>
        <w:t>3.1. Kizáró okokkal kapcsolatos nyilatkozat és igazolás:</w:t>
      </w:r>
    </w:p>
    <w:p w:rsidR="00F401B2" w:rsidRPr="00376DBD" w:rsidRDefault="00F9089B" w:rsidP="00F401B2">
      <w:pPr>
        <w:tabs>
          <w:tab w:val="left" w:pos="426"/>
          <w:tab w:val="left" w:pos="540"/>
          <w:tab w:val="left" w:pos="900"/>
          <w:tab w:val="center" w:pos="7088"/>
          <w:tab w:val="right" w:pos="9000"/>
        </w:tabs>
        <w:ind w:left="426" w:hanging="426"/>
        <w:jc w:val="both"/>
      </w:pPr>
      <w:r>
        <w:tab/>
      </w:r>
      <w:r w:rsidR="00F401B2" w:rsidRPr="00376DBD">
        <w:t xml:space="preserve">Az ajánlattevőnek a Kbt. Harmadik Része szerint lefolytatott közbeszerzési eljárásban nyilatkozatot kell benyújtania, hogy </w:t>
      </w:r>
      <w:r>
        <w:t xml:space="preserve">sem ő maga, sem a bevonni kívánt alvállalkozók </w:t>
      </w:r>
      <w:r w:rsidR="00F401B2" w:rsidRPr="00376DBD">
        <w:t>nem tartoz</w:t>
      </w:r>
      <w:r>
        <w:t>na</w:t>
      </w:r>
      <w:r w:rsidR="00F401B2" w:rsidRPr="00376DBD">
        <w:t>k a felhívásban előírt kizáró okok hatálya alá, valamint a Kb</w:t>
      </w:r>
      <w:r w:rsidR="00827C5C" w:rsidRPr="00376DBD">
        <w:t xml:space="preserve">t. 62. § (1) bekezdés k) pont </w:t>
      </w:r>
      <w:proofErr w:type="spellStart"/>
      <w:r w:rsidR="00827C5C" w:rsidRPr="00376DBD">
        <w:t>kb</w:t>
      </w:r>
      <w:proofErr w:type="spellEnd"/>
      <w:r w:rsidR="00F401B2" w:rsidRPr="00376DBD">
        <w:t>) pontját az alábbiak szerint kell igazolnia.</w:t>
      </w:r>
    </w:p>
    <w:p w:rsidR="00F401B2" w:rsidRPr="00376DBD" w:rsidRDefault="00F401B2" w:rsidP="00F401B2">
      <w:pPr>
        <w:tabs>
          <w:tab w:val="left" w:pos="426"/>
          <w:tab w:val="left" w:pos="567"/>
          <w:tab w:val="left" w:pos="851"/>
          <w:tab w:val="center" w:pos="7088"/>
          <w:tab w:val="right" w:pos="9000"/>
        </w:tabs>
        <w:ind w:left="426" w:hanging="426"/>
        <w:jc w:val="both"/>
      </w:pPr>
      <w:r w:rsidRPr="00376DBD">
        <w:tab/>
        <w:t>1) Nyilatkoznia kell arról</w:t>
      </w:r>
      <w:r w:rsidR="005A125F">
        <w:t xml:space="preserve"> a 2017. évi LIII. tv. (a továbbiakban: pénzmosásról szóló törvény) 3. § 38. pont </w:t>
      </w:r>
      <w:proofErr w:type="gramStart"/>
      <w:r w:rsidR="005A125F">
        <w:t>a)-</w:t>
      </w:r>
      <w:proofErr w:type="gramEnd"/>
      <w:r w:rsidR="005A125F">
        <w:t>b) vagy d) alpontja szerinti tényleges tulajdonosról.</w:t>
      </w:r>
    </w:p>
    <w:p w:rsidR="00F401B2" w:rsidRPr="00376DBD" w:rsidRDefault="00F401B2" w:rsidP="00F401B2">
      <w:pPr>
        <w:tabs>
          <w:tab w:val="left" w:pos="426"/>
          <w:tab w:val="left" w:pos="567"/>
          <w:tab w:val="left" w:pos="851"/>
          <w:tab w:val="center" w:pos="7088"/>
          <w:tab w:val="right" w:pos="9000"/>
        </w:tabs>
        <w:ind w:left="426" w:hanging="426"/>
        <w:jc w:val="both"/>
      </w:pPr>
      <w:r w:rsidRPr="00376DBD">
        <w:tab/>
      </w:r>
      <w:r w:rsidR="005A125F">
        <w:t>2</w:t>
      </w:r>
      <w:r w:rsidRPr="00376DBD">
        <w:t>) Amennyiben a pénzmosásról szóló törvény</w:t>
      </w:r>
      <w:r w:rsidR="005A125F" w:rsidRPr="005A125F">
        <w:t xml:space="preserve"> 3. § 38. pont </w:t>
      </w:r>
      <w:proofErr w:type="gramStart"/>
      <w:r w:rsidR="005A125F" w:rsidRPr="005A125F">
        <w:t>a)-</w:t>
      </w:r>
      <w:proofErr w:type="gramEnd"/>
      <w:r w:rsidR="005A125F" w:rsidRPr="005A125F">
        <w:t xml:space="preserve">b) vagy d) </w:t>
      </w:r>
      <w:r w:rsidRPr="00376DBD">
        <w:t xml:space="preserve"> szerinti tényleges tulajdonos nincsen, az ajánlat</w:t>
      </w:r>
      <w:r w:rsidR="007E0997" w:rsidRPr="00376DBD">
        <w:t>tevő erre vonatkozó nyilatkozatot szükséges benyújtani.</w:t>
      </w:r>
    </w:p>
    <w:p w:rsidR="006240EF" w:rsidRDefault="006240EF" w:rsidP="00F401B2">
      <w:pPr>
        <w:tabs>
          <w:tab w:val="left" w:pos="426"/>
          <w:tab w:val="left" w:pos="540"/>
          <w:tab w:val="center" w:pos="7088"/>
          <w:tab w:val="right" w:pos="9000"/>
        </w:tabs>
        <w:spacing w:before="120"/>
        <w:ind w:left="426" w:hanging="426"/>
        <w:jc w:val="both"/>
        <w:rPr>
          <w:b/>
        </w:rPr>
      </w:pPr>
    </w:p>
    <w:p w:rsidR="00F401B2" w:rsidRPr="00376DBD" w:rsidRDefault="007C19E7" w:rsidP="00F401B2">
      <w:pPr>
        <w:tabs>
          <w:tab w:val="left" w:pos="426"/>
          <w:tab w:val="left" w:pos="540"/>
          <w:tab w:val="center" w:pos="7088"/>
          <w:tab w:val="right" w:pos="9000"/>
        </w:tabs>
        <w:spacing w:before="120"/>
        <w:ind w:left="426" w:hanging="426"/>
        <w:jc w:val="both"/>
        <w:rPr>
          <w:b/>
        </w:rPr>
      </w:pPr>
      <w:r>
        <w:rPr>
          <w:b/>
        </w:rPr>
        <w:t>4</w:t>
      </w:r>
      <w:r w:rsidR="00F401B2" w:rsidRPr="00376DBD">
        <w:rPr>
          <w:b/>
        </w:rPr>
        <w:t>.</w:t>
      </w:r>
      <w:r w:rsidR="00F401B2" w:rsidRPr="00376DBD">
        <w:rPr>
          <w:b/>
        </w:rPr>
        <w:tab/>
        <w:t>Céges iratok:</w:t>
      </w:r>
    </w:p>
    <w:p w:rsidR="00F401B2" w:rsidRPr="00376DBD" w:rsidRDefault="007C19E7" w:rsidP="00F401B2">
      <w:pPr>
        <w:tabs>
          <w:tab w:val="left" w:pos="426"/>
          <w:tab w:val="left" w:pos="540"/>
          <w:tab w:val="left" w:pos="2520"/>
          <w:tab w:val="right" w:pos="9000"/>
        </w:tabs>
        <w:spacing w:before="120"/>
        <w:ind w:left="426" w:hanging="426"/>
        <w:jc w:val="both"/>
        <w:rPr>
          <w:i/>
        </w:rPr>
      </w:pPr>
      <w:r>
        <w:rPr>
          <w:i/>
        </w:rPr>
        <w:t>4</w:t>
      </w:r>
      <w:r w:rsidR="00F401B2" w:rsidRPr="00376DBD">
        <w:rPr>
          <w:i/>
        </w:rPr>
        <w:t>.1.</w:t>
      </w:r>
      <w:r w:rsidR="00F401B2" w:rsidRPr="00376DBD">
        <w:rPr>
          <w:i/>
        </w:rPr>
        <w:tab/>
        <w:t>Cégjegyzés</w:t>
      </w:r>
    </w:p>
    <w:p w:rsidR="00F401B2" w:rsidRPr="00376DBD" w:rsidRDefault="00F401B2" w:rsidP="00F401B2">
      <w:pPr>
        <w:tabs>
          <w:tab w:val="left" w:pos="426"/>
        </w:tabs>
        <w:spacing w:before="60"/>
        <w:ind w:left="426" w:hanging="426"/>
        <w:jc w:val="both"/>
      </w:pPr>
      <w:r w:rsidRPr="00376DBD">
        <w:tab/>
        <w:t>Az ajánlathoz csatolni kell az ajánlattevő cégjegyzésre, képviseletre jogosult azon képviselőjének aláírási címpéldányát (aláírási-minta), aki kézjegyével látja el az ajánlatot, illetve annak bármely részét egyszerű másolatban, illetőleg, ha a gazdasági szereplő képviseletére (cégjegyzésére) jogosult személy a közbeszerzési eljárással kapcsolatos jognyilatkozatok megtételére a gazdasági szereplő munkavállalóját képviseleti joggal ruházza fel, az ajánlathoz csatolni kell a cégszerűen aláírt meghatalmazást és a meghatalmazott munkavállaló aláírási mintáját is.</w:t>
      </w:r>
    </w:p>
    <w:p w:rsidR="00F401B2" w:rsidRPr="00376DBD" w:rsidRDefault="00F401B2" w:rsidP="00F401B2">
      <w:pPr>
        <w:tabs>
          <w:tab w:val="left" w:pos="426"/>
        </w:tabs>
        <w:spacing w:before="60"/>
        <w:ind w:left="426" w:hanging="426"/>
        <w:jc w:val="both"/>
      </w:pPr>
      <w:r w:rsidRPr="00376DBD">
        <w:tab/>
        <w:t>Az ajánlatot aláíró és/vagy nyilatkozatot tevő és/vagy meghatalmazást adó, kötelezettséget vállaló cégjegyzésre jogosult személy(</w:t>
      </w:r>
      <w:proofErr w:type="spellStart"/>
      <w:r w:rsidRPr="00376DBD">
        <w:t>ek</w:t>
      </w:r>
      <w:proofErr w:type="spellEnd"/>
      <w:r w:rsidRPr="00376DBD">
        <w:t>) cégkivonattal összhangban levő aláírási címpéldánya (aláírási-mintája) lehet közjegyzői aláírás-hitelesítéssel ellátott címpéldány, vagy a 2006. évi V. törvény (</w:t>
      </w:r>
      <w:proofErr w:type="spellStart"/>
      <w:r w:rsidRPr="00376DBD">
        <w:t>Ctv</w:t>
      </w:r>
      <w:proofErr w:type="spellEnd"/>
      <w:r w:rsidRPr="00376DBD">
        <w:t xml:space="preserve">.) 9. §-a szerinti, ügyvéd által ellenjegyzett aláírás-minta. Az aláírási címpéldány (aláírás minta) kiállításának időpontja a cégkivonattól eltérően nem időponthoz kötött, azonban a cégkivonatban foglaltakkal összhangban kell lennie. </w:t>
      </w:r>
    </w:p>
    <w:p w:rsidR="00F401B2" w:rsidRPr="00376DBD" w:rsidRDefault="007C19E7" w:rsidP="00F401B2">
      <w:pPr>
        <w:tabs>
          <w:tab w:val="left" w:pos="426"/>
          <w:tab w:val="left" w:pos="540"/>
          <w:tab w:val="left" w:pos="2520"/>
          <w:tab w:val="right" w:pos="9000"/>
        </w:tabs>
        <w:spacing w:before="120"/>
        <w:ind w:left="426" w:hanging="426"/>
        <w:jc w:val="both"/>
        <w:rPr>
          <w:i/>
        </w:rPr>
      </w:pPr>
      <w:r>
        <w:rPr>
          <w:i/>
        </w:rPr>
        <w:t>4.</w:t>
      </w:r>
      <w:r w:rsidR="00F401B2" w:rsidRPr="00376DBD">
        <w:rPr>
          <w:i/>
        </w:rPr>
        <w:t xml:space="preserve">2. </w:t>
      </w:r>
      <w:r w:rsidR="00F401B2" w:rsidRPr="00376DBD">
        <w:rPr>
          <w:i/>
        </w:rPr>
        <w:tab/>
        <w:t xml:space="preserve">Folyamatban levő változás a cégnyilvántartásban </w:t>
      </w:r>
    </w:p>
    <w:p w:rsidR="00987B47" w:rsidRPr="00376DBD" w:rsidRDefault="00F401B2" w:rsidP="00987B47">
      <w:pPr>
        <w:tabs>
          <w:tab w:val="left" w:pos="426"/>
        </w:tabs>
        <w:spacing w:before="60"/>
        <w:ind w:left="426" w:hanging="426"/>
        <w:jc w:val="both"/>
      </w:pPr>
      <w:r w:rsidRPr="00376DBD">
        <w:tab/>
        <w:t>Az eljárásban ajánlattevőként megjelölt gazdasági szereplővel kapcsolatban esetlegesen folyamatban lévő változásbejegyzési eljárás esetében az ajánlathoz csatolni kell a cégbírósághoz benyújtott változásbejegyzési kérelmet és az annak érkezéséről a cégbíróság által megküldött igazolást.</w:t>
      </w:r>
      <w:r w:rsidR="00987B47" w:rsidRPr="00376DBD">
        <w:t xml:space="preserve"> Amennyiben nincs folyamatban változás bejegyzési eljárás, úgy erre vonatkozóan ajánlattevőnek nyilatkoznia kell.</w:t>
      </w:r>
    </w:p>
    <w:p w:rsidR="00987B47" w:rsidRPr="00376DBD" w:rsidRDefault="00987B47" w:rsidP="00987B47">
      <w:pPr>
        <w:tabs>
          <w:tab w:val="left" w:pos="426"/>
        </w:tabs>
        <w:spacing w:before="60"/>
        <w:ind w:left="426" w:hanging="426"/>
        <w:jc w:val="both"/>
      </w:pPr>
      <w:r w:rsidRPr="00376DBD">
        <w:tab/>
        <w:t>Ezen dokumentumok kizárólag ajánlattevő vonatkozásában relevánsak, alvállalkozók esetében nem kell ezeket benyújtani.</w:t>
      </w:r>
    </w:p>
    <w:p w:rsidR="00212D10" w:rsidRPr="00376DBD" w:rsidRDefault="00212D10" w:rsidP="00987B47">
      <w:pPr>
        <w:tabs>
          <w:tab w:val="left" w:pos="426"/>
        </w:tabs>
        <w:spacing w:before="60"/>
        <w:ind w:left="426" w:hanging="426"/>
        <w:jc w:val="both"/>
      </w:pPr>
    </w:p>
    <w:p w:rsidR="00F401B2" w:rsidRPr="00376DBD" w:rsidRDefault="007C19E7" w:rsidP="00F401B2">
      <w:pPr>
        <w:tabs>
          <w:tab w:val="left" w:pos="426"/>
          <w:tab w:val="left" w:pos="540"/>
          <w:tab w:val="left" w:pos="900"/>
          <w:tab w:val="left" w:pos="2160"/>
          <w:tab w:val="left" w:pos="3420"/>
          <w:tab w:val="right" w:pos="9000"/>
        </w:tabs>
        <w:spacing w:before="120"/>
        <w:ind w:left="426" w:hanging="426"/>
        <w:jc w:val="both"/>
        <w:rPr>
          <w:b/>
        </w:rPr>
      </w:pPr>
      <w:r>
        <w:rPr>
          <w:b/>
        </w:rPr>
        <w:t>5</w:t>
      </w:r>
      <w:r w:rsidR="00F401B2" w:rsidRPr="00376DBD">
        <w:rPr>
          <w:b/>
        </w:rPr>
        <w:t>. Egyéb nyilatkozatok:</w:t>
      </w:r>
    </w:p>
    <w:p w:rsidR="00F401B2" w:rsidRPr="00376DBD" w:rsidRDefault="007C19E7" w:rsidP="00F401B2">
      <w:pPr>
        <w:tabs>
          <w:tab w:val="left" w:pos="426"/>
          <w:tab w:val="left" w:pos="540"/>
          <w:tab w:val="left" w:pos="2520"/>
          <w:tab w:val="right" w:pos="9000"/>
        </w:tabs>
        <w:spacing w:before="120"/>
        <w:ind w:left="426" w:hanging="426"/>
        <w:jc w:val="both"/>
        <w:rPr>
          <w:i/>
        </w:rPr>
      </w:pPr>
      <w:r>
        <w:rPr>
          <w:i/>
        </w:rPr>
        <w:t>5</w:t>
      </w:r>
      <w:r w:rsidR="00F401B2" w:rsidRPr="00376DBD">
        <w:rPr>
          <w:i/>
        </w:rPr>
        <w:t>.1. A Kbt. 66. § (4) bekezdés szerinti nyilatkozat:</w:t>
      </w:r>
    </w:p>
    <w:p w:rsidR="00F401B2" w:rsidRPr="00376DBD" w:rsidRDefault="00F401B2" w:rsidP="00F401B2">
      <w:pPr>
        <w:tabs>
          <w:tab w:val="left" w:pos="426"/>
        </w:tabs>
        <w:spacing w:before="60"/>
        <w:ind w:left="426" w:hanging="426"/>
        <w:jc w:val="both"/>
      </w:pPr>
      <w:r w:rsidRPr="00376DBD">
        <w:tab/>
        <w:t xml:space="preserve">Az ajánlatban az ajánlattevőnek vagy részvételre jelentkezőnek az egyéb előírt dokumentumok benyújtása mellett nyilatkoznia kell arról, hogy a kis- és középvállalkozásokról, fejlődésük támogatásáról szóló törvény szerint </w:t>
      </w:r>
      <w:proofErr w:type="spellStart"/>
      <w:r w:rsidRPr="00376DBD">
        <w:t>mikro</w:t>
      </w:r>
      <w:proofErr w:type="spellEnd"/>
      <w:r w:rsidRPr="00376DBD">
        <w:t>-, kis- vagy középvállalkozásnak minősül-e.</w:t>
      </w:r>
    </w:p>
    <w:p w:rsidR="00F401B2" w:rsidRPr="00376DBD" w:rsidRDefault="007C19E7" w:rsidP="00AA6924">
      <w:pPr>
        <w:tabs>
          <w:tab w:val="left" w:pos="426"/>
          <w:tab w:val="left" w:pos="540"/>
          <w:tab w:val="left" w:pos="2520"/>
          <w:tab w:val="right" w:pos="9000"/>
        </w:tabs>
        <w:spacing w:before="120"/>
        <w:ind w:left="426" w:hanging="426"/>
        <w:jc w:val="both"/>
        <w:rPr>
          <w:i/>
          <w:color w:val="000000"/>
        </w:rPr>
      </w:pPr>
      <w:r>
        <w:rPr>
          <w:i/>
          <w:color w:val="000000"/>
        </w:rPr>
        <w:t>5</w:t>
      </w:r>
      <w:r w:rsidR="00F401B2" w:rsidRPr="00376DBD">
        <w:rPr>
          <w:i/>
          <w:color w:val="000000"/>
        </w:rPr>
        <w:t>.2.</w:t>
      </w:r>
      <w:r w:rsidR="00F401B2" w:rsidRPr="00376DBD">
        <w:rPr>
          <w:i/>
          <w:color w:val="000000"/>
        </w:rPr>
        <w:tab/>
        <w:t>A Kbt. 66. § (6) bekezdése szerinti nyilatkozat, az alvállalkozókról</w:t>
      </w:r>
      <w:r w:rsidR="00AA6924" w:rsidRPr="00376DBD">
        <w:rPr>
          <w:i/>
          <w:color w:val="000000"/>
        </w:rPr>
        <w:t xml:space="preserve"> (V/</w:t>
      </w:r>
      <w:r w:rsidR="00E17CFF">
        <w:rPr>
          <w:i/>
          <w:color w:val="000000"/>
        </w:rPr>
        <w:t>5</w:t>
      </w:r>
      <w:r w:rsidR="00AA6924" w:rsidRPr="00376DBD">
        <w:rPr>
          <w:i/>
          <w:color w:val="000000"/>
        </w:rPr>
        <w:t xml:space="preserve">. sz. melléklet), </w:t>
      </w:r>
    </w:p>
    <w:p w:rsidR="00F401B2" w:rsidRPr="00376DBD" w:rsidRDefault="00F401B2" w:rsidP="00F401B2">
      <w:pPr>
        <w:tabs>
          <w:tab w:val="left" w:pos="426"/>
        </w:tabs>
        <w:spacing w:before="60"/>
        <w:ind w:left="426" w:hanging="426"/>
        <w:jc w:val="both"/>
        <w:rPr>
          <w:color w:val="000000"/>
        </w:rPr>
      </w:pPr>
      <w:r w:rsidRPr="00376DBD">
        <w:rPr>
          <w:color w:val="000000"/>
        </w:rPr>
        <w:tab/>
        <w:t>Az ajánlatban meg kell jelölni</w:t>
      </w:r>
    </w:p>
    <w:p w:rsidR="00F401B2" w:rsidRPr="00376DBD" w:rsidRDefault="00F401B2" w:rsidP="00F401B2">
      <w:pPr>
        <w:tabs>
          <w:tab w:val="left" w:pos="426"/>
        </w:tabs>
        <w:spacing w:before="60"/>
        <w:ind w:left="709" w:hanging="709"/>
        <w:jc w:val="both"/>
        <w:rPr>
          <w:color w:val="000000"/>
        </w:rPr>
      </w:pPr>
      <w:r w:rsidRPr="00376DBD">
        <w:rPr>
          <w:color w:val="000000"/>
        </w:rPr>
        <w:tab/>
        <w:t>a) a közbeszerzésnek azt a részét (részeit), amelynek teljesítéséhez az ajánlattevő alvállalkozót kíván igénybe venni,</w:t>
      </w:r>
    </w:p>
    <w:p w:rsidR="00F401B2" w:rsidRPr="00376DBD" w:rsidRDefault="00F401B2" w:rsidP="00F401B2">
      <w:pPr>
        <w:tabs>
          <w:tab w:val="left" w:pos="426"/>
        </w:tabs>
        <w:spacing w:before="60"/>
        <w:ind w:left="709" w:hanging="709"/>
        <w:jc w:val="both"/>
        <w:rPr>
          <w:color w:val="000000"/>
        </w:rPr>
      </w:pPr>
      <w:r w:rsidRPr="00376DBD">
        <w:rPr>
          <w:color w:val="000000"/>
        </w:rPr>
        <w:tab/>
        <w:t>b) az ezen részek tekintetében az igénybe venni kívánt és az ajánlat vagy részvételi jelentkezés benyújtásakor már ismert alvállalkozót.</w:t>
      </w:r>
    </w:p>
    <w:p w:rsidR="00FB7A14" w:rsidRPr="00376DBD" w:rsidRDefault="00987B47" w:rsidP="00FB7A14">
      <w:pPr>
        <w:widowControl w:val="0"/>
        <w:tabs>
          <w:tab w:val="left" w:pos="426"/>
        </w:tabs>
        <w:autoSpaceDE w:val="0"/>
        <w:autoSpaceDN w:val="0"/>
        <w:adjustRightInd w:val="0"/>
        <w:spacing w:before="60" w:after="60"/>
        <w:ind w:left="426"/>
        <w:jc w:val="both"/>
        <w:rPr>
          <w:iCs/>
          <w:color w:val="000000"/>
        </w:rPr>
      </w:pPr>
      <w:r w:rsidRPr="00376DBD">
        <w:rPr>
          <w:iCs/>
          <w:color w:val="000000"/>
        </w:rPr>
        <w:t xml:space="preserve">Alvállalkozó a Kbt. 3. § 2. pont alapján </w:t>
      </w:r>
      <w:r w:rsidR="00FB7A14" w:rsidRPr="00376DBD">
        <w:rPr>
          <w:iCs/>
          <w:color w:val="000000"/>
        </w:rPr>
        <w:t>az a gazdasági szereplő, aki (amely) a közbeszerzési eljárás eredményeként megkötött szerződés teljesítésében az ajánlattevő által bevontan közvetlenül vesz részt, kivéve azon gazdasági szereplőt, amely tevékenységét kizárólagos jog alapján végzi, a szerződés teljesítéséhez igénybe venni kívánt gyártót, forgalmazót, alkatrész vagy alapanyag eladóját, valamint építési beruházás esetén az építőanyag-eladót.</w:t>
      </w:r>
    </w:p>
    <w:p w:rsidR="00FB7A14" w:rsidRPr="00376DBD" w:rsidRDefault="00FB7A14" w:rsidP="00FB7A14">
      <w:pPr>
        <w:widowControl w:val="0"/>
        <w:tabs>
          <w:tab w:val="left" w:pos="426"/>
        </w:tabs>
        <w:autoSpaceDE w:val="0"/>
        <w:autoSpaceDN w:val="0"/>
        <w:adjustRightInd w:val="0"/>
        <w:spacing w:before="60" w:after="60"/>
        <w:ind w:left="426"/>
        <w:jc w:val="both"/>
        <w:rPr>
          <w:b/>
          <w:iCs/>
          <w:color w:val="000000"/>
          <w:u w:val="single"/>
        </w:rPr>
      </w:pPr>
      <w:r w:rsidRPr="00376DBD">
        <w:rPr>
          <w:b/>
          <w:iCs/>
          <w:color w:val="000000"/>
          <w:u w:val="single"/>
        </w:rPr>
        <w:t xml:space="preserve">Ajánlatkérő felhívja a figyelmet, hogy az alvállalkozói teljesítés összesített aránya nem haladhatja meg </w:t>
      </w:r>
      <w:r w:rsidR="00F9089B">
        <w:rPr>
          <w:b/>
          <w:iCs/>
          <w:color w:val="000000"/>
          <w:u w:val="single"/>
        </w:rPr>
        <w:t>a szerződés értékének 65 %-át</w:t>
      </w:r>
      <w:r w:rsidRPr="00376DBD">
        <w:rPr>
          <w:b/>
          <w:iCs/>
          <w:color w:val="000000"/>
          <w:u w:val="single"/>
        </w:rPr>
        <w:t>! (Kbt. 138. § (1) bekezdés)</w:t>
      </w:r>
    </w:p>
    <w:p w:rsidR="00F401B2" w:rsidRPr="00376DBD" w:rsidRDefault="00F401B2" w:rsidP="00F401B2">
      <w:pPr>
        <w:widowControl w:val="0"/>
        <w:tabs>
          <w:tab w:val="left" w:pos="426"/>
        </w:tabs>
        <w:autoSpaceDE w:val="0"/>
        <w:autoSpaceDN w:val="0"/>
        <w:adjustRightInd w:val="0"/>
        <w:spacing w:before="60" w:after="60"/>
        <w:ind w:left="426"/>
        <w:jc w:val="both"/>
        <w:rPr>
          <w:iCs/>
          <w:color w:val="000000"/>
        </w:rPr>
      </w:pPr>
      <w:r w:rsidRPr="00376DBD">
        <w:rPr>
          <w:iCs/>
          <w:color w:val="000000"/>
        </w:rPr>
        <w:lastRenderedPageBreak/>
        <w:t xml:space="preserve">Az ajánlattevőként szerződő fél teljesítésében az ajánlatban megjelölt </w:t>
      </w:r>
      <w:r w:rsidR="00E17CFF">
        <w:rPr>
          <w:iCs/>
          <w:color w:val="000000"/>
        </w:rPr>
        <w:t xml:space="preserve">vagy a szerződéskötésig bemutatott </w:t>
      </w:r>
      <w:r w:rsidRPr="00376DBD">
        <w:rPr>
          <w:iCs/>
          <w:color w:val="000000"/>
        </w:rPr>
        <w:t>alvállalkozó működhet közre Az ajánlattevő köteles az ajánlatkérőnek bejelenteni, ha olyan alvállalkozót kíván bevonni a teljesítésbe, amelyet az ajánlatában nem nevezett meg és a bejelentéssel együtt nyilatkoznia kell arról is, hogy az általa igénybe venni kívánt alvállalkozó nem áll a megelőző közbeszerzési eljárásban azt ajánlatkérő által előírt kizáró okok hatálya alatt.</w:t>
      </w:r>
    </w:p>
    <w:p w:rsidR="00AA6924" w:rsidRPr="00376DBD" w:rsidRDefault="007C19E7" w:rsidP="00AA6924">
      <w:pPr>
        <w:tabs>
          <w:tab w:val="left" w:pos="426"/>
        </w:tabs>
        <w:spacing w:before="60"/>
        <w:ind w:left="426" w:hanging="426"/>
        <w:jc w:val="both"/>
        <w:rPr>
          <w:color w:val="000000"/>
        </w:rPr>
      </w:pPr>
      <w:r>
        <w:rPr>
          <w:i/>
          <w:iCs/>
          <w:color w:val="000000"/>
        </w:rPr>
        <w:t>5.</w:t>
      </w:r>
      <w:r w:rsidR="0087642E">
        <w:rPr>
          <w:i/>
          <w:iCs/>
          <w:color w:val="000000"/>
        </w:rPr>
        <w:t>3</w:t>
      </w:r>
      <w:r w:rsidR="00AA6924" w:rsidRPr="00376DBD">
        <w:rPr>
          <w:iCs/>
          <w:color w:val="000000"/>
        </w:rPr>
        <w:t>.</w:t>
      </w:r>
      <w:r w:rsidR="00AA6924" w:rsidRPr="00376DBD">
        <w:rPr>
          <w:iCs/>
          <w:color w:val="000000"/>
        </w:rPr>
        <w:tab/>
        <w:t>Ajánlattevő nyilatkozata a Kbt</w:t>
      </w:r>
      <w:r w:rsidR="002D263F" w:rsidRPr="00376DBD">
        <w:rPr>
          <w:iCs/>
          <w:color w:val="000000"/>
        </w:rPr>
        <w:t xml:space="preserve">. 66. § (2) bekezdése alapján </w:t>
      </w:r>
      <w:r w:rsidR="00AA6924" w:rsidRPr="00376DBD">
        <w:rPr>
          <w:iCs/>
          <w:color w:val="000000"/>
        </w:rPr>
        <w:t>az ajánlattételi felhívás feltételeire, a szerződés megkötésére és teljesítésére, valamint a kért ellenszolgáltatásra. A nyilatkozatot a Kbt. 47. § (2) bekezdés alapján eredeti cégszerű aláírással kell benyújtani.</w:t>
      </w:r>
    </w:p>
    <w:p w:rsidR="00F401B2" w:rsidRPr="00376DBD" w:rsidRDefault="007C19E7" w:rsidP="00F401B2">
      <w:pPr>
        <w:tabs>
          <w:tab w:val="left" w:pos="426"/>
          <w:tab w:val="left" w:pos="540"/>
          <w:tab w:val="left" w:pos="2520"/>
          <w:tab w:val="right" w:pos="9000"/>
        </w:tabs>
        <w:spacing w:before="120"/>
        <w:ind w:left="426" w:hanging="426"/>
        <w:jc w:val="both"/>
        <w:rPr>
          <w:i/>
        </w:rPr>
      </w:pPr>
      <w:r>
        <w:rPr>
          <w:i/>
        </w:rPr>
        <w:t>5</w:t>
      </w:r>
      <w:r w:rsidR="00F401B2" w:rsidRPr="00376DBD">
        <w:rPr>
          <w:i/>
        </w:rPr>
        <w:t>.</w:t>
      </w:r>
      <w:r w:rsidR="0087642E">
        <w:rPr>
          <w:i/>
        </w:rPr>
        <w:t>4</w:t>
      </w:r>
      <w:r w:rsidR="00F401B2" w:rsidRPr="00376DBD">
        <w:rPr>
          <w:i/>
        </w:rPr>
        <w:t>.</w:t>
      </w:r>
      <w:r w:rsidR="00F401B2" w:rsidRPr="00376DBD">
        <w:rPr>
          <w:i/>
        </w:rPr>
        <w:tab/>
        <w:t>Nyilatkozat a benyújtott ajánlati példányok azonosságáról</w:t>
      </w:r>
    </w:p>
    <w:p w:rsidR="00F401B2" w:rsidRPr="00376DBD" w:rsidRDefault="00F401B2" w:rsidP="00666856">
      <w:pPr>
        <w:tabs>
          <w:tab w:val="left" w:pos="426"/>
        </w:tabs>
        <w:spacing w:before="60" w:after="120"/>
        <w:ind w:left="425" w:hanging="425"/>
        <w:jc w:val="both"/>
      </w:pPr>
      <w:r w:rsidRPr="00376DBD">
        <w:tab/>
        <w:t>Az ajánlattevőnek cégszerűen aláírt nyilatkozatot kell tennie a tekintetben, hogy az ajánlat elektronikus formában benyújtott (jelszó nélkül olvasható, de nem módosítható pdf file) példánya a papír alapú (eredeti) példánnyal megegyezik.</w:t>
      </w:r>
    </w:p>
    <w:p w:rsidR="0087642E" w:rsidRDefault="0087642E" w:rsidP="0087642E">
      <w:pPr>
        <w:tabs>
          <w:tab w:val="left" w:pos="426"/>
        </w:tabs>
        <w:spacing w:before="60"/>
        <w:ind w:left="426" w:hanging="426"/>
        <w:jc w:val="both"/>
      </w:pPr>
      <w:r w:rsidRPr="0087642E">
        <w:t>5.5</w:t>
      </w:r>
      <w:r w:rsidRPr="0087642E">
        <w:tab/>
      </w:r>
      <w:r w:rsidRPr="0087642E">
        <w:rPr>
          <w:i/>
        </w:rPr>
        <w:t>Nyilatkozat a Kbt. 25. § (4) bekezdés szerinti összeférhetetlenséggel kapcsolatban (V/8. sz. melléklet)</w:t>
      </w:r>
    </w:p>
    <w:p w:rsidR="0087642E" w:rsidRPr="0087642E" w:rsidRDefault="0087642E" w:rsidP="0087642E">
      <w:pPr>
        <w:tabs>
          <w:tab w:val="left" w:pos="426"/>
        </w:tabs>
        <w:spacing w:before="60"/>
        <w:ind w:left="426" w:hanging="426"/>
        <w:jc w:val="both"/>
      </w:pPr>
      <w:r>
        <w:tab/>
      </w:r>
      <w:r w:rsidR="00666856">
        <w:t xml:space="preserve">Ajánlattevőnek ajánlatában nyilatkoznia kell, hogy vele kapcsolatban a Kbt. 25. § (4) bekezdés szerinti objektív összeférhetetlenségi feltétel fennáll-e, és amennyiben igen, úgy részleteznie szükséges, hogy ez a körülmény miért nem jelent számára a Kbt. alapelveivel ellentétes versenyelőnyt a jelen közbeszerzési eljárás kapcsán. </w:t>
      </w:r>
    </w:p>
    <w:p w:rsidR="00212D10" w:rsidRPr="00376DBD" w:rsidRDefault="00212D10" w:rsidP="00F401B2">
      <w:pPr>
        <w:tabs>
          <w:tab w:val="left" w:pos="426"/>
        </w:tabs>
        <w:spacing w:before="60"/>
        <w:ind w:left="426" w:hanging="426"/>
        <w:jc w:val="both"/>
      </w:pPr>
    </w:p>
    <w:p w:rsidR="00F401B2" w:rsidRPr="00376DBD" w:rsidRDefault="007C19E7" w:rsidP="00F401B2">
      <w:pPr>
        <w:tabs>
          <w:tab w:val="left" w:pos="426"/>
          <w:tab w:val="left" w:pos="540"/>
          <w:tab w:val="left" w:pos="900"/>
          <w:tab w:val="left" w:pos="2160"/>
          <w:tab w:val="left" w:pos="3420"/>
          <w:tab w:val="right" w:pos="9000"/>
        </w:tabs>
        <w:spacing w:before="120"/>
        <w:ind w:left="426" w:hanging="426"/>
        <w:jc w:val="both"/>
        <w:rPr>
          <w:b/>
        </w:rPr>
      </w:pPr>
      <w:r>
        <w:rPr>
          <w:b/>
        </w:rPr>
        <w:t>6</w:t>
      </w:r>
      <w:r w:rsidR="00F401B2" w:rsidRPr="00376DBD">
        <w:rPr>
          <w:b/>
        </w:rPr>
        <w:t>.</w:t>
      </w:r>
      <w:r w:rsidR="00F401B2" w:rsidRPr="00376DBD">
        <w:rPr>
          <w:b/>
        </w:rPr>
        <w:tab/>
        <w:t xml:space="preserve">Az ajánlati ár felbontása </w:t>
      </w:r>
    </w:p>
    <w:p w:rsidR="00F401B2" w:rsidRPr="00376DBD" w:rsidRDefault="00F401B2" w:rsidP="00F401B2">
      <w:pPr>
        <w:tabs>
          <w:tab w:val="left" w:pos="426"/>
          <w:tab w:val="left" w:pos="540"/>
          <w:tab w:val="left" w:pos="900"/>
          <w:tab w:val="left" w:pos="2160"/>
          <w:tab w:val="left" w:pos="3420"/>
          <w:tab w:val="right" w:pos="9000"/>
        </w:tabs>
        <w:spacing w:before="120"/>
        <w:ind w:left="426" w:hanging="426"/>
        <w:jc w:val="both"/>
      </w:pPr>
      <w:r w:rsidRPr="00376DBD">
        <w:tab/>
        <w:t>Az ajánlat</w:t>
      </w:r>
      <w:r w:rsidR="00AA6924" w:rsidRPr="00376DBD">
        <w:t>tétel</w:t>
      </w:r>
      <w:r w:rsidRPr="00376DBD">
        <w:t>i felhívás értelmében</w:t>
      </w:r>
      <w:r w:rsidR="00AA6924" w:rsidRPr="00376DBD">
        <w:t xml:space="preserve"> </w:t>
      </w:r>
      <w:r w:rsidRPr="00376DBD">
        <w:t xml:space="preserve">az Ajánlattevő által megajánlott ajánlati </w:t>
      </w:r>
      <w:r w:rsidR="000E20E4" w:rsidRPr="00376DBD">
        <w:t>árat a mellékelt</w:t>
      </w:r>
      <w:r w:rsidRPr="00376DBD">
        <w:t xml:space="preserve">, kötelezően kitöltendő </w:t>
      </w:r>
      <w:r w:rsidR="00AA6924" w:rsidRPr="00376DBD">
        <w:t>költségvetés</w:t>
      </w:r>
      <w:r w:rsidRPr="00376DBD">
        <w:t xml:space="preserve"> szerint meghatározott bontásban és módon kell megadni.</w:t>
      </w:r>
    </w:p>
    <w:p w:rsidR="00F401B2" w:rsidRPr="00376DBD" w:rsidRDefault="00F401B2" w:rsidP="00F401B2">
      <w:pPr>
        <w:tabs>
          <w:tab w:val="left" w:pos="426"/>
          <w:tab w:val="left" w:pos="540"/>
          <w:tab w:val="left" w:pos="900"/>
          <w:tab w:val="left" w:pos="2160"/>
          <w:tab w:val="left" w:pos="3420"/>
          <w:tab w:val="right" w:pos="9000"/>
        </w:tabs>
        <w:spacing w:before="120"/>
        <w:ind w:left="426" w:hanging="426"/>
        <w:jc w:val="both"/>
      </w:pPr>
      <w:r w:rsidRPr="00376DBD">
        <w:tab/>
        <w:t>Az ajánlati árnak a</w:t>
      </w:r>
      <w:r w:rsidR="00AA6924" w:rsidRPr="00376DBD">
        <w:t xml:space="preserve"> műszaki leírásban</w:t>
      </w:r>
      <w:r w:rsidRPr="00376DBD">
        <w:t xml:space="preserve"> meghatározott műszaki megoldás</w:t>
      </w:r>
      <w:r w:rsidR="00AA6924" w:rsidRPr="00376DBD">
        <w:t xml:space="preserve"> ellenértéké</w:t>
      </w:r>
      <w:r w:rsidRPr="00376DBD">
        <w:t>t kell tartalmaznia.</w:t>
      </w:r>
      <w:r w:rsidR="00F9089B">
        <w:t xml:space="preserve"> A </w:t>
      </w:r>
      <w:proofErr w:type="spellStart"/>
      <w:r w:rsidR="00F9089B">
        <w:t>közbeszerzés</w:t>
      </w:r>
      <w:proofErr w:type="spellEnd"/>
      <w:r w:rsidR="00F9089B">
        <w:t xml:space="preserve"> dokumentumokban konkrétan megnevezett megoldásokkal és termékekkel egyenértékű megoldások és termékek megajánlhatók az egyenértékűség ajánlatban történő igazolása mellett.</w:t>
      </w:r>
    </w:p>
    <w:p w:rsidR="00212D10" w:rsidRPr="00376DBD" w:rsidRDefault="00212D10" w:rsidP="00F401B2">
      <w:pPr>
        <w:tabs>
          <w:tab w:val="left" w:pos="426"/>
          <w:tab w:val="left" w:pos="540"/>
          <w:tab w:val="left" w:pos="900"/>
          <w:tab w:val="left" w:pos="2160"/>
          <w:tab w:val="left" w:pos="3420"/>
          <w:tab w:val="right" w:pos="9000"/>
        </w:tabs>
        <w:spacing w:before="120"/>
        <w:ind w:left="426" w:hanging="426"/>
        <w:jc w:val="both"/>
      </w:pPr>
    </w:p>
    <w:p w:rsidR="006240EF" w:rsidRDefault="00666856" w:rsidP="00F401B2">
      <w:pPr>
        <w:tabs>
          <w:tab w:val="left" w:pos="426"/>
          <w:tab w:val="left" w:pos="540"/>
          <w:tab w:val="left" w:pos="900"/>
          <w:tab w:val="left" w:pos="2160"/>
          <w:tab w:val="left" w:pos="3420"/>
          <w:tab w:val="right" w:pos="9000"/>
        </w:tabs>
        <w:spacing w:before="120"/>
        <w:ind w:left="426" w:hanging="426"/>
        <w:jc w:val="both"/>
        <w:rPr>
          <w:b/>
        </w:rPr>
      </w:pPr>
      <w:r>
        <w:rPr>
          <w:b/>
        </w:rPr>
        <w:t>7</w:t>
      </w:r>
      <w:r w:rsidR="008876A7" w:rsidRPr="00376DBD">
        <w:rPr>
          <w:b/>
        </w:rPr>
        <w:t xml:space="preserve">. </w:t>
      </w:r>
      <w:r w:rsidR="008876A7" w:rsidRPr="00376DBD">
        <w:rPr>
          <w:b/>
        </w:rPr>
        <w:tab/>
      </w:r>
      <w:r w:rsidR="006240EF">
        <w:rPr>
          <w:b/>
        </w:rPr>
        <w:t>Szakmai ajánlat:</w:t>
      </w:r>
    </w:p>
    <w:p w:rsidR="005A125F" w:rsidRDefault="006240EF" w:rsidP="00F401B2">
      <w:pPr>
        <w:tabs>
          <w:tab w:val="left" w:pos="426"/>
          <w:tab w:val="left" w:pos="540"/>
          <w:tab w:val="left" w:pos="900"/>
          <w:tab w:val="left" w:pos="2160"/>
          <w:tab w:val="left" w:pos="3420"/>
          <w:tab w:val="right" w:pos="9000"/>
        </w:tabs>
        <w:spacing w:before="120"/>
        <w:ind w:left="426" w:hanging="426"/>
        <w:jc w:val="both"/>
      </w:pPr>
      <w:r w:rsidRPr="006240EF">
        <w:tab/>
        <w:t xml:space="preserve">Ajánlattevőnek ajánlatában </w:t>
      </w:r>
      <w:r>
        <w:t xml:space="preserve">vállalást kell tennie a második és harmadik értékelési szemponttal kapcsolatban. A többlet jótállás tekintetében </w:t>
      </w:r>
      <w:r w:rsidR="005A125F">
        <w:t xml:space="preserve">– mindkét részben - </w:t>
      </w:r>
      <w:r>
        <w:t xml:space="preserve">elegendő kizárólag a felolvasólapon nyilatkozni. </w:t>
      </w:r>
    </w:p>
    <w:p w:rsidR="006240EF" w:rsidRDefault="005A125F" w:rsidP="00F401B2">
      <w:pPr>
        <w:tabs>
          <w:tab w:val="left" w:pos="426"/>
          <w:tab w:val="left" w:pos="540"/>
          <w:tab w:val="left" w:pos="900"/>
          <w:tab w:val="left" w:pos="2160"/>
          <w:tab w:val="left" w:pos="3420"/>
          <w:tab w:val="right" w:pos="9000"/>
        </w:tabs>
        <w:spacing w:before="120"/>
        <w:ind w:left="426" w:hanging="426"/>
        <w:jc w:val="both"/>
        <w:rPr>
          <w:iCs/>
        </w:rPr>
      </w:pPr>
      <w:r>
        <w:tab/>
        <w:t xml:space="preserve">Az 1. rész esetében </w:t>
      </w:r>
      <w:r w:rsidR="00DC4F00" w:rsidRPr="00DC4F00">
        <w:t>be kell nyújtani a megajánlott (értékelési szempont), beépítendő nyílászárók (kizárólag az üvegre vonatkozó) hőátbocsátási tényezőjét tartalmazó, gyártó által aláírt</w:t>
      </w:r>
      <w:r w:rsidR="00DC4F00" w:rsidRPr="00DC4F00">
        <w:rPr>
          <w:b/>
        </w:rPr>
        <w:t xml:space="preserve"> teljesítménynyilatkozatot, </w:t>
      </w:r>
      <w:r w:rsidR="00DC4F00" w:rsidRPr="00DC4F00">
        <w:t>továbbá a megajánlott (értékelési szempont) homlokzati falnál alkalmazott homlokzati hőszigetelés hővezetési tényezőjét tartalmazó,</w:t>
      </w:r>
      <w:r w:rsidR="00DC4F00" w:rsidRPr="00DC4F00">
        <w:rPr>
          <w:b/>
        </w:rPr>
        <w:t xml:space="preserve"> </w:t>
      </w:r>
      <w:r w:rsidR="00DC4F00" w:rsidRPr="00DC4F00">
        <w:t>gyártó által aláírt</w:t>
      </w:r>
      <w:r w:rsidR="00DC4F00" w:rsidRPr="00DC4F00">
        <w:rPr>
          <w:b/>
        </w:rPr>
        <w:t xml:space="preserve"> teljesítménynyilatkozatot</w:t>
      </w:r>
      <w:r w:rsidR="006240EF">
        <w:rPr>
          <w:iCs/>
        </w:rPr>
        <w:t>.</w:t>
      </w:r>
    </w:p>
    <w:p w:rsidR="00DC4F00" w:rsidRPr="006240EF" w:rsidRDefault="00DC4F00" w:rsidP="00F401B2">
      <w:pPr>
        <w:tabs>
          <w:tab w:val="left" w:pos="426"/>
          <w:tab w:val="left" w:pos="540"/>
          <w:tab w:val="left" w:pos="900"/>
          <w:tab w:val="left" w:pos="2160"/>
          <w:tab w:val="left" w:pos="3420"/>
          <w:tab w:val="right" w:pos="9000"/>
        </w:tabs>
        <w:spacing w:before="120"/>
        <w:ind w:left="426" w:hanging="426"/>
        <w:jc w:val="both"/>
      </w:pPr>
      <w:r>
        <w:tab/>
        <w:t xml:space="preserve">A 2. részesetében be kell nyújtani a vezető szakember saját kezűleg aláírt szakmai önéletrajzát és rendelkezésre állási </w:t>
      </w:r>
      <w:proofErr w:type="spellStart"/>
      <w:r>
        <w:t>nyilatkozát</w:t>
      </w:r>
      <w:proofErr w:type="spellEnd"/>
      <w:r>
        <w:t>.</w:t>
      </w:r>
    </w:p>
    <w:p w:rsidR="006240EF" w:rsidRDefault="006240EF" w:rsidP="00F401B2">
      <w:pPr>
        <w:tabs>
          <w:tab w:val="left" w:pos="426"/>
          <w:tab w:val="left" w:pos="540"/>
          <w:tab w:val="left" w:pos="900"/>
          <w:tab w:val="left" w:pos="2160"/>
          <w:tab w:val="left" w:pos="3420"/>
          <w:tab w:val="right" w:pos="9000"/>
        </w:tabs>
        <w:spacing w:before="120"/>
        <w:ind w:left="426" w:hanging="426"/>
        <w:jc w:val="both"/>
        <w:rPr>
          <w:b/>
        </w:rPr>
      </w:pPr>
    </w:p>
    <w:p w:rsidR="008876A7" w:rsidRPr="00376DBD" w:rsidRDefault="006240EF" w:rsidP="00F401B2">
      <w:pPr>
        <w:tabs>
          <w:tab w:val="left" w:pos="426"/>
          <w:tab w:val="left" w:pos="540"/>
          <w:tab w:val="left" w:pos="900"/>
          <w:tab w:val="left" w:pos="2160"/>
          <w:tab w:val="left" w:pos="3420"/>
          <w:tab w:val="right" w:pos="9000"/>
        </w:tabs>
        <w:spacing w:before="120"/>
        <w:ind w:left="426" w:hanging="426"/>
        <w:jc w:val="both"/>
        <w:rPr>
          <w:b/>
        </w:rPr>
      </w:pPr>
      <w:r>
        <w:rPr>
          <w:b/>
        </w:rPr>
        <w:t>8.</w:t>
      </w:r>
      <w:r>
        <w:rPr>
          <w:b/>
        </w:rPr>
        <w:tab/>
      </w:r>
      <w:r w:rsidR="008876A7" w:rsidRPr="00376DBD">
        <w:rPr>
          <w:b/>
        </w:rPr>
        <w:t>Egyéb dokumentumok</w:t>
      </w:r>
    </w:p>
    <w:p w:rsidR="008876A7" w:rsidRPr="00376DBD" w:rsidRDefault="008876A7" w:rsidP="00F401B2">
      <w:pPr>
        <w:tabs>
          <w:tab w:val="left" w:pos="426"/>
          <w:tab w:val="left" w:pos="540"/>
          <w:tab w:val="left" w:pos="900"/>
          <w:tab w:val="left" w:pos="2160"/>
          <w:tab w:val="left" w:pos="3420"/>
          <w:tab w:val="right" w:pos="9000"/>
        </w:tabs>
        <w:spacing w:before="120"/>
        <w:ind w:left="426" w:hanging="426"/>
        <w:jc w:val="both"/>
      </w:pPr>
      <w:r w:rsidRPr="00376DBD">
        <w:lastRenderedPageBreak/>
        <w:tab/>
        <w:t>Az ajánlat részeként benyújtható minden olyan egyéb dokumentum, amelyet ajánlattevő fontosnak vagy lényegesnek vél és ajánlatkérő tudomására kíván hozni. Adott esetben – jogszabályi előírás alapján kötelezően benyújtandó egyéb dokumentumok:</w:t>
      </w:r>
    </w:p>
    <w:p w:rsidR="008876A7" w:rsidRPr="00376DBD" w:rsidRDefault="008876A7" w:rsidP="00F36E84">
      <w:pPr>
        <w:numPr>
          <w:ilvl w:val="0"/>
          <w:numId w:val="5"/>
        </w:numPr>
        <w:tabs>
          <w:tab w:val="left" w:pos="426"/>
          <w:tab w:val="left" w:pos="540"/>
          <w:tab w:val="left" w:pos="900"/>
          <w:tab w:val="left" w:pos="2160"/>
          <w:tab w:val="left" w:pos="3420"/>
          <w:tab w:val="right" w:pos="9000"/>
        </w:tabs>
        <w:spacing w:before="120"/>
        <w:jc w:val="both"/>
      </w:pPr>
      <w:r w:rsidRPr="00376DBD">
        <w:t>közös ajánlattétel esetén a Kbt. 35. § (2) bekezdés szerinti dokumentum;</w:t>
      </w:r>
    </w:p>
    <w:p w:rsidR="008876A7" w:rsidRPr="00376DBD" w:rsidRDefault="008876A7" w:rsidP="00F36E84">
      <w:pPr>
        <w:numPr>
          <w:ilvl w:val="0"/>
          <w:numId w:val="5"/>
        </w:numPr>
        <w:tabs>
          <w:tab w:val="left" w:pos="426"/>
          <w:tab w:val="left" w:pos="540"/>
          <w:tab w:val="left" w:pos="900"/>
          <w:tab w:val="left" w:pos="2160"/>
          <w:tab w:val="left" w:pos="3420"/>
          <w:tab w:val="right" w:pos="9000"/>
        </w:tabs>
        <w:spacing w:before="120"/>
        <w:jc w:val="both"/>
      </w:pPr>
      <w:r w:rsidRPr="00376DBD">
        <w:t xml:space="preserve">üzleti titok alkalmazása esetén a </w:t>
      </w:r>
      <w:r w:rsidR="00376DBD" w:rsidRPr="00376DBD">
        <w:t>Kbt. 44. § (1) bekezdés szerinti dokumentum;</w:t>
      </w:r>
    </w:p>
    <w:p w:rsidR="00376DBD" w:rsidRPr="00376DBD" w:rsidRDefault="00376DBD" w:rsidP="00F36E84">
      <w:pPr>
        <w:numPr>
          <w:ilvl w:val="0"/>
          <w:numId w:val="5"/>
        </w:numPr>
        <w:tabs>
          <w:tab w:val="left" w:pos="426"/>
          <w:tab w:val="left" w:pos="540"/>
          <w:tab w:val="left" w:pos="900"/>
          <w:tab w:val="left" w:pos="2160"/>
          <w:tab w:val="left" w:pos="3420"/>
          <w:tab w:val="right" w:pos="9000"/>
        </w:tabs>
        <w:spacing w:before="120"/>
        <w:jc w:val="both"/>
      </w:pPr>
      <w:r w:rsidRPr="00376DBD">
        <w:t>egyenértékű termék megajánlása esetén az egyenértékűséget biztosító dokumentumok.</w:t>
      </w:r>
    </w:p>
    <w:p w:rsidR="008876A7" w:rsidRPr="00376DBD" w:rsidRDefault="008876A7" w:rsidP="00F401B2">
      <w:pPr>
        <w:tabs>
          <w:tab w:val="left" w:pos="426"/>
          <w:tab w:val="left" w:pos="540"/>
          <w:tab w:val="left" w:pos="900"/>
          <w:tab w:val="left" w:pos="2160"/>
          <w:tab w:val="left" w:pos="3420"/>
          <w:tab w:val="right" w:pos="9000"/>
        </w:tabs>
        <w:spacing w:before="120"/>
        <w:ind w:left="426" w:hanging="426"/>
        <w:jc w:val="both"/>
      </w:pPr>
    </w:p>
    <w:p w:rsidR="00F401B2" w:rsidRPr="00376DBD" w:rsidRDefault="006240EF" w:rsidP="00F401B2">
      <w:pPr>
        <w:tabs>
          <w:tab w:val="left" w:pos="426"/>
          <w:tab w:val="left" w:pos="540"/>
          <w:tab w:val="left" w:pos="900"/>
          <w:tab w:val="left" w:pos="2160"/>
          <w:tab w:val="left" w:pos="3420"/>
          <w:tab w:val="right" w:pos="9000"/>
        </w:tabs>
        <w:spacing w:before="120"/>
        <w:ind w:left="426" w:hanging="426"/>
        <w:jc w:val="both"/>
        <w:rPr>
          <w:b/>
        </w:rPr>
      </w:pPr>
      <w:r>
        <w:rPr>
          <w:b/>
        </w:rPr>
        <w:t>9</w:t>
      </w:r>
      <w:r w:rsidR="00F401B2" w:rsidRPr="00376DBD">
        <w:rPr>
          <w:b/>
        </w:rPr>
        <w:t xml:space="preserve">. </w:t>
      </w:r>
      <w:r w:rsidR="00F401B2" w:rsidRPr="00376DBD">
        <w:rPr>
          <w:b/>
        </w:rPr>
        <w:tab/>
        <w:t xml:space="preserve">Az ajánlat digitális (pdf) formátumban </w:t>
      </w:r>
    </w:p>
    <w:p w:rsidR="00F401B2" w:rsidRPr="00376DBD" w:rsidRDefault="00F401B2" w:rsidP="00F401B2">
      <w:pPr>
        <w:tabs>
          <w:tab w:val="left" w:pos="426"/>
          <w:tab w:val="right" w:pos="9000"/>
        </w:tabs>
        <w:spacing w:after="120"/>
        <w:ind w:left="426" w:hanging="426"/>
        <w:jc w:val="both"/>
      </w:pPr>
      <w:r w:rsidRPr="00376DBD">
        <w:tab/>
        <w:t>Az ajánlatokat az ajánlatkérő tájékoztatási kötelezettségére tekintettel digitális (pdf) formátumban is be kell nyújtani. Az ajánlat elektronikus formában benyújtott (jelszó nélkül olvasható, de nem módosítható pdf file) példányának a papír alapú (eredeti) példánnyal megegyezőnek kell lennie szabványos CD vagy DVD adathordozó lemezen</w:t>
      </w:r>
      <w:r w:rsidR="00376DBD">
        <w:t xml:space="preserve"> vagy egyéb adathordozón</w:t>
      </w:r>
      <w:r w:rsidRPr="00376DBD">
        <w:t>.</w:t>
      </w:r>
    </w:p>
    <w:p w:rsidR="0033000D" w:rsidRPr="00376DBD" w:rsidRDefault="00F401B2" w:rsidP="00F401B2">
      <w:pPr>
        <w:tabs>
          <w:tab w:val="left" w:pos="426"/>
          <w:tab w:val="right" w:pos="9000"/>
        </w:tabs>
        <w:spacing w:after="120"/>
        <w:ind w:left="426" w:hanging="426"/>
        <w:jc w:val="both"/>
      </w:pPr>
      <w:r w:rsidRPr="00376DBD">
        <w:tab/>
        <w:t>A papír alapú, illetve elektronikus formában benyújtott példányok közötti eltérés esetén, a papír alapon benyújtott példány tekintendő a hiv</w:t>
      </w:r>
      <w:r w:rsidR="000E20E4" w:rsidRPr="00376DBD">
        <w:t>atalos ajánlatnak</w:t>
      </w:r>
      <w:r w:rsidRPr="00376DBD">
        <w:t>.</w:t>
      </w:r>
    </w:p>
    <w:p w:rsidR="00666856" w:rsidRPr="00376DBD" w:rsidRDefault="00666856" w:rsidP="00D409F4">
      <w:pPr>
        <w:tabs>
          <w:tab w:val="left" w:pos="426"/>
          <w:tab w:val="right" w:pos="9000"/>
        </w:tabs>
        <w:ind w:left="425" w:hanging="425"/>
        <w:jc w:val="both"/>
      </w:pPr>
      <w:bookmarkStart w:id="77" w:name="_Toc307650138"/>
      <w:bookmarkStart w:id="78" w:name="_Toc307650015"/>
      <w:bookmarkStart w:id="79" w:name="_Toc306617319"/>
      <w:bookmarkStart w:id="80" w:name="_Toc306617249"/>
      <w:bookmarkStart w:id="81" w:name="_Toc306549744"/>
      <w:bookmarkStart w:id="82" w:name="_Toc303057397"/>
      <w:bookmarkStart w:id="83" w:name="_Toc303057174"/>
      <w:bookmarkStart w:id="84" w:name="_Toc296699695"/>
      <w:bookmarkStart w:id="85" w:name="_Toc296679311"/>
      <w:bookmarkStart w:id="86" w:name="_Toc296667318"/>
      <w:bookmarkStart w:id="87" w:name="_Toc296667221"/>
      <w:bookmarkStart w:id="88" w:name="_Toc296666944"/>
      <w:bookmarkStart w:id="89" w:name="_Toc310429297"/>
      <w:bookmarkStart w:id="90" w:name="_Toc314562004"/>
      <w:bookmarkStart w:id="91" w:name="_Toc318884219"/>
      <w:bookmarkStart w:id="92" w:name="_Toc326847775"/>
      <w:bookmarkStart w:id="93" w:name="_Toc326847941"/>
    </w:p>
    <w:p w:rsidR="00354368" w:rsidRPr="00376DBD" w:rsidRDefault="00354368" w:rsidP="00D409F4">
      <w:pPr>
        <w:tabs>
          <w:tab w:val="left" w:pos="426"/>
          <w:tab w:val="right" w:pos="9000"/>
        </w:tabs>
        <w:ind w:left="425" w:hanging="425"/>
        <w:jc w:val="both"/>
      </w:pPr>
    </w:p>
    <w:p w:rsidR="00F401B2" w:rsidRPr="00376DBD" w:rsidRDefault="00F401B2" w:rsidP="00F401B2">
      <w:pPr>
        <w:keepNext/>
        <w:tabs>
          <w:tab w:val="left" w:pos="426"/>
        </w:tabs>
        <w:ind w:left="426" w:hanging="426"/>
        <w:jc w:val="both"/>
        <w:outlineLvl w:val="1"/>
        <w:rPr>
          <w:b/>
          <w:bCs/>
          <w:i/>
          <w:sz w:val="32"/>
          <w:szCs w:val="32"/>
        </w:rPr>
      </w:pPr>
      <w:bookmarkStart w:id="94" w:name="_Toc509761592"/>
      <w:r w:rsidRPr="00376DBD">
        <w:rPr>
          <w:b/>
          <w:bCs/>
          <w:i/>
          <w:sz w:val="32"/>
          <w:szCs w:val="32"/>
        </w:rPr>
        <w:t xml:space="preserve">III/7. Az ajánlatok érvényessége és </w:t>
      </w:r>
      <w:r w:rsidR="0013518C">
        <w:rPr>
          <w:b/>
          <w:bCs/>
          <w:i/>
          <w:sz w:val="32"/>
          <w:szCs w:val="32"/>
        </w:rPr>
        <w:t>bírálata</w:t>
      </w:r>
      <w:r w:rsidRPr="00376DBD">
        <w:rPr>
          <w:b/>
          <w:bCs/>
          <w:i/>
          <w:sz w:val="32"/>
          <w:szCs w:val="32"/>
        </w:rPr>
        <w:t>:</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33000D" w:rsidRPr="00376DBD" w:rsidRDefault="0033000D" w:rsidP="00F401B2">
      <w:pPr>
        <w:spacing w:before="60"/>
        <w:jc w:val="both"/>
      </w:pPr>
    </w:p>
    <w:p w:rsidR="00F401B2" w:rsidRPr="00376DBD" w:rsidRDefault="00F401B2" w:rsidP="00F401B2">
      <w:pPr>
        <w:spacing w:before="60"/>
        <w:jc w:val="both"/>
      </w:pPr>
      <w:r w:rsidRPr="00376DBD">
        <w:t xml:space="preserve">Az ajánlatokat az ajánlatkérő által e célra a közbeszerzési szabályzata szerint létrehozott bizottság </w:t>
      </w:r>
      <w:proofErr w:type="spellStart"/>
      <w:r w:rsidRPr="00376DBD">
        <w:t>elemzi</w:t>
      </w:r>
      <w:proofErr w:type="spellEnd"/>
      <w:r w:rsidRPr="00376DBD">
        <w:t>, értékeli és bírálja el, a megbízott szakértő(k) javaslatai alapján.</w:t>
      </w:r>
    </w:p>
    <w:p w:rsidR="00F401B2" w:rsidRPr="00376DBD" w:rsidRDefault="00F401B2" w:rsidP="00F401B2">
      <w:pPr>
        <w:spacing w:before="60"/>
        <w:jc w:val="both"/>
      </w:pPr>
      <w:r w:rsidRPr="00376DBD">
        <w:t xml:space="preserve">Az ajánlatok elbírálása során az ajánlatkérőnek meg kell vizsgálnia, hogy az ajánlatok megfelelnek-e </w:t>
      </w:r>
      <w:r w:rsidR="00AA6924" w:rsidRPr="00376DBD">
        <w:t>a közbeszerzési dokumentumokban (beleértve az ajánlattételi felhívást is</w:t>
      </w:r>
      <w:r w:rsidRPr="00376DBD">
        <w:t>, valamint a jogszabályokban meghatározott feltételeknek. Az ajánlatkérő köteles megállapítani, hogy mely ajánlatok érvénytelenek, és hogy van-e olyan ajánlattevő, akit az eljárásból ki kell zárni.</w:t>
      </w:r>
    </w:p>
    <w:p w:rsidR="00F401B2" w:rsidRPr="00376DBD" w:rsidRDefault="00F401B2" w:rsidP="00F401B2">
      <w:pPr>
        <w:spacing w:before="60"/>
        <w:jc w:val="both"/>
      </w:pPr>
      <w:r w:rsidRPr="00376DBD">
        <w:t xml:space="preserve">Ajánlatkérő csak a határidőben beérkezett, a </w:t>
      </w:r>
      <w:r w:rsidR="00AA6924" w:rsidRPr="00376DBD">
        <w:t>felhívásban</w:t>
      </w:r>
      <w:r w:rsidRPr="00376DBD">
        <w:t xml:space="preserve"> rögzített mellékletekkel felszerelt, a kiírás feltételeinek megfelelő ajánlatot tekinti érvényesnek.</w:t>
      </w:r>
    </w:p>
    <w:p w:rsidR="007E1367" w:rsidRDefault="00F401B2" w:rsidP="00F401B2">
      <w:pPr>
        <w:spacing w:before="60"/>
        <w:jc w:val="both"/>
      </w:pPr>
      <w:r w:rsidRPr="00376DBD">
        <w:t xml:space="preserve">Az ajánlatkérő a hiánypótlás lehetőségét azonos feltételekkel biztosítja a Kbt. 71. § alapján, illetőleg az ajánlatokban található, nem egyértelmű kijelentések, nyilatkozatok, igazolások tartalmának tisztázása érdekében az ajánlattevőktől felvilágosítást kérhet. A hiánypótlásra vagy a felvilágosítás nyújtására vonatkozó felszólítást az ajánlatkérő a többi ajánlattevő egyidejű értesítése mellett közvetlenül köteles az ajánlattevők részére megküldeni, megjelölve a határidőt, továbbá a hiánypótlási felhívásban a pótlandó hiányokat. A hiányok pótlása – melynek során az ajánlatban szereplő iratokat módosítani és kiegészíteni is lehet – csak arra irányulhat, hogy az ajánlat megfeleljen az ajánlattételi felhívás, a dokumentáció vagy a jogszabályok előírásainak. </w:t>
      </w:r>
    </w:p>
    <w:p w:rsidR="00F401B2" w:rsidRPr="00376DBD" w:rsidRDefault="00F401B2" w:rsidP="00F401B2">
      <w:pPr>
        <w:spacing w:before="60"/>
        <w:jc w:val="both"/>
      </w:pPr>
      <w:r w:rsidRPr="00376DBD">
        <w:t>Mindaddig, amíg bármely ajánlattevő számára hiánypótlásra vagy felvilágosítás nyújtására megjelölt határidő van folyamatban, az ajánlattevő pótolhat olyan hiányokat, amelyekre nézve az ajánlatkérő nem hívta fel hiánypótlásra.</w:t>
      </w:r>
    </w:p>
    <w:p w:rsidR="00F401B2" w:rsidRPr="00376DBD" w:rsidRDefault="00F401B2" w:rsidP="00F401B2">
      <w:pPr>
        <w:spacing w:before="60"/>
        <w:jc w:val="both"/>
      </w:pPr>
      <w:r w:rsidRPr="00376DBD">
        <w:t>Az ajánlatkérő köteles újabb hiánypótlást elrendelni, ha a korábbi hiánypótlási felhívás(ok)</w:t>
      </w:r>
      <w:proofErr w:type="spellStart"/>
      <w:r w:rsidRPr="00376DBD">
        <w:t>ban</w:t>
      </w:r>
      <w:proofErr w:type="spellEnd"/>
      <w:r w:rsidRPr="00376DBD">
        <w:t xml:space="preserve"> nem szereplő hiányt észlelt. A korábban megjelölt hiányok a későbbi hiánypótlások során már nem pótolhatók.</w:t>
      </w:r>
    </w:p>
    <w:p w:rsidR="00F401B2" w:rsidRPr="00376DBD" w:rsidRDefault="00F401B2" w:rsidP="00F401B2">
      <w:pPr>
        <w:spacing w:before="60"/>
        <w:jc w:val="both"/>
      </w:pPr>
      <w:r w:rsidRPr="00376DBD">
        <w:t xml:space="preserve">A hiánypótlás vagy felvilágosítás megadása során javítható az ajánlatban előforduló olyan nem jelentős, egyedi részletkérdésre vonatkozó hiba, amelynek változása a teljes ajánlati árat vagy </w:t>
      </w:r>
      <w:r w:rsidRPr="00376DBD">
        <w:lastRenderedPageBreak/>
        <w:t>annak értékelés alá eső részösszegét, az ajánlattevők közötti verseny eredményét és az értékeléskor kialakuló sorrendet nem befolyásolja.</w:t>
      </w:r>
    </w:p>
    <w:p w:rsidR="00F401B2" w:rsidRPr="00376DBD" w:rsidRDefault="00F401B2" w:rsidP="00F401B2">
      <w:pPr>
        <w:spacing w:before="60"/>
        <w:jc w:val="both"/>
      </w:pPr>
      <w:r w:rsidRPr="00376DBD">
        <w:t xml:space="preserve">Ha az ajánlatkérő az ajánlatban az értékelés eredményére kiható számítási hibát észlel, annak javítását az ajánlatkérő végzi el úgy, hogy a </w:t>
      </w:r>
      <w:proofErr w:type="spellStart"/>
      <w:r w:rsidRPr="00376DBD">
        <w:t>közbeszerzés</w:t>
      </w:r>
      <w:proofErr w:type="spellEnd"/>
      <w:r w:rsidRPr="00376DBD">
        <w:t xml:space="preserve"> tárgya elemeinek tételesen meghatározott értékeit (az </w:t>
      </w:r>
      <w:proofErr w:type="spellStart"/>
      <w:r w:rsidRPr="00376DBD">
        <w:t>alapadatokat</w:t>
      </w:r>
      <w:proofErr w:type="spellEnd"/>
      <w:r w:rsidRPr="00376DBD">
        <w:t>) alapul véve számítja ki az összesített ellenértéket vagy más – az ajánlatban megtalálható számításon alapuló – adatot. A számítási hiba javításáról az összes ajánlattevőt egyidejűleg, közvetlenül, írásban, haladéktalanul tájékoztatni kell.</w:t>
      </w:r>
    </w:p>
    <w:p w:rsidR="00F401B2" w:rsidRPr="00376DBD" w:rsidRDefault="00F401B2" w:rsidP="00F401B2">
      <w:pPr>
        <w:spacing w:before="60"/>
        <w:jc w:val="both"/>
      </w:pPr>
      <w:r w:rsidRPr="00376DBD">
        <w:t xml:space="preserve">Az ár aránytalanul alacsony voltának megítélésekor az ajánlatkérő korábbi tapasztalataira, a közbeszerzést megelőzően végzett piacfelmérés eredményére vagy a közbeszerzést megelőzően a szükséges anyagi fedezet meghatározásához felhasznált egyéb adatokra kell figyelemmel lenni. </w:t>
      </w:r>
    </w:p>
    <w:p w:rsidR="0033000D" w:rsidRPr="00376DBD" w:rsidRDefault="00F401B2" w:rsidP="00F401B2">
      <w:pPr>
        <w:spacing w:before="60"/>
        <w:jc w:val="both"/>
      </w:pPr>
      <w:r w:rsidRPr="00376DBD">
        <w:t xml:space="preserve">Ha az ajánlatnak az értékelési részszempontok szerinti valamelyik tartalmi eleme lehetetlennek vagy túlzottan </w:t>
      </w:r>
      <w:proofErr w:type="gramStart"/>
      <w:r w:rsidRPr="00376DBD">
        <w:t>magas</w:t>
      </w:r>
      <w:proofErr w:type="gramEnd"/>
      <w:r w:rsidRPr="00376DBD">
        <w:t xml:space="preserve"> vagy alacsony mértékűnek, illetve kirívóan aránytalannak értékelt kötelezettségvállalást tartalmaz, az ajánlatkérő az érintett ajánlati elemekre vonatkozó adatokat, valamint indokolást köteles írásban kérni. Az ajánlatkérőnek erről a kérésről a többi ajánlattevőt egyidejűleg, írásban értesítenie kell.</w:t>
      </w:r>
    </w:p>
    <w:p w:rsidR="00F401B2" w:rsidRPr="00376DBD" w:rsidRDefault="00F401B2" w:rsidP="00D409F4">
      <w:pPr>
        <w:spacing w:before="60"/>
        <w:jc w:val="both"/>
        <w:rPr>
          <w:b/>
          <w:bCs/>
        </w:rPr>
      </w:pPr>
      <w:bookmarkStart w:id="95" w:name="_Toc314562006"/>
      <w:bookmarkStart w:id="96" w:name="_Toc318884221"/>
      <w:bookmarkStart w:id="97" w:name="_Toc326847777"/>
      <w:bookmarkStart w:id="98" w:name="_Toc326847943"/>
      <w:bookmarkStart w:id="99" w:name="_Toc307650139"/>
      <w:bookmarkStart w:id="100" w:name="_Toc307650016"/>
      <w:bookmarkStart w:id="101" w:name="_Toc306617321"/>
      <w:bookmarkStart w:id="102" w:name="_Toc306617251"/>
      <w:bookmarkStart w:id="103" w:name="_Toc306549746"/>
      <w:bookmarkStart w:id="104" w:name="_Toc303057398"/>
      <w:bookmarkStart w:id="105" w:name="_Toc303057175"/>
      <w:bookmarkStart w:id="106" w:name="_Toc296699696"/>
      <w:bookmarkStart w:id="107" w:name="_Toc296679312"/>
      <w:bookmarkStart w:id="108" w:name="_Toc296667319"/>
      <w:bookmarkStart w:id="109" w:name="_Toc296667222"/>
      <w:bookmarkStart w:id="110" w:name="_Toc296666945"/>
      <w:bookmarkStart w:id="111" w:name="_Toc310429299"/>
    </w:p>
    <w:p w:rsidR="00F401B2" w:rsidRPr="00376DBD" w:rsidRDefault="00F401B2" w:rsidP="00F401B2">
      <w:pPr>
        <w:keepNext/>
        <w:tabs>
          <w:tab w:val="left" w:pos="426"/>
        </w:tabs>
        <w:ind w:left="426" w:hanging="426"/>
        <w:jc w:val="both"/>
        <w:outlineLvl w:val="1"/>
        <w:rPr>
          <w:b/>
          <w:bCs/>
          <w:i/>
          <w:sz w:val="32"/>
          <w:szCs w:val="32"/>
        </w:rPr>
      </w:pPr>
      <w:bookmarkStart w:id="112" w:name="_Toc509761593"/>
      <w:r w:rsidRPr="00376DBD">
        <w:rPr>
          <w:b/>
          <w:bCs/>
          <w:i/>
          <w:sz w:val="32"/>
          <w:szCs w:val="32"/>
        </w:rPr>
        <w:t>III/8.</w:t>
      </w:r>
      <w:r w:rsidR="0033000D" w:rsidRPr="00376DBD">
        <w:rPr>
          <w:b/>
          <w:bCs/>
          <w:i/>
          <w:sz w:val="32"/>
          <w:szCs w:val="32"/>
        </w:rPr>
        <w:t xml:space="preserve"> </w:t>
      </w:r>
      <w:r w:rsidR="00614A9F">
        <w:rPr>
          <w:b/>
          <w:bCs/>
          <w:i/>
          <w:sz w:val="32"/>
          <w:szCs w:val="32"/>
        </w:rPr>
        <w:t>A</w:t>
      </w:r>
      <w:r w:rsidRPr="00376DBD">
        <w:rPr>
          <w:b/>
          <w:bCs/>
          <w:i/>
          <w:sz w:val="32"/>
          <w:szCs w:val="32"/>
        </w:rPr>
        <w:t>z eljárás eredménye:</w:t>
      </w:r>
      <w:bookmarkEnd w:id="95"/>
      <w:bookmarkEnd w:id="96"/>
      <w:bookmarkEnd w:id="97"/>
      <w:bookmarkEnd w:id="98"/>
      <w:bookmarkEnd w:id="112"/>
    </w:p>
    <w:p w:rsidR="00F401B2" w:rsidRPr="00376DBD" w:rsidRDefault="00F401B2" w:rsidP="00F401B2">
      <w:pPr>
        <w:tabs>
          <w:tab w:val="right" w:pos="9000"/>
        </w:tabs>
        <w:spacing w:before="120"/>
        <w:jc w:val="both"/>
      </w:pPr>
      <w:r w:rsidRPr="00376DBD">
        <w:tab/>
        <w:t>Az eljárás nyertese az az ajánlattevő, aki az ajánlatkérő részére az eljárást megindító felhívásban meghatározott feltételek alapján, valamint a meghatározott értékelési szempont</w:t>
      </w:r>
      <w:r w:rsidR="000E20E4" w:rsidRPr="00376DBD">
        <w:t xml:space="preserve"> szerint</w:t>
      </w:r>
      <w:r w:rsidRPr="00376DBD">
        <w:t xml:space="preserve"> a legjobb ár-érték arányt megjelenítő érvényes ajánlatot tette.</w:t>
      </w:r>
    </w:p>
    <w:p w:rsidR="00F401B2" w:rsidRPr="00376DBD" w:rsidRDefault="00F401B2" w:rsidP="00F401B2">
      <w:pPr>
        <w:tabs>
          <w:tab w:val="right" w:pos="9000"/>
        </w:tabs>
        <w:spacing w:before="120"/>
        <w:jc w:val="both"/>
      </w:pPr>
      <w:r w:rsidRPr="00376DBD">
        <w:tab/>
        <w:t xml:space="preserve">Az ajánlatkérő az ajánlatok elbírálásának befejezésekor írásbeli </w:t>
      </w:r>
      <w:proofErr w:type="spellStart"/>
      <w:r w:rsidRPr="00376DBD">
        <w:t>összegezést</w:t>
      </w:r>
      <w:proofErr w:type="spellEnd"/>
      <w:r w:rsidRPr="00376DBD">
        <w:t xml:space="preserve"> köteles készíteni, melyet minden ajánlattevő részére egyidejűleg, telefaxon vagy elektronikus úton megküld</w:t>
      </w:r>
      <w:r w:rsidR="00AB714A" w:rsidRPr="00376DBD">
        <w:t>.</w:t>
      </w:r>
    </w:p>
    <w:p w:rsidR="00F401B2" w:rsidRDefault="00F401B2" w:rsidP="00F401B2">
      <w:pPr>
        <w:ind w:left="720" w:hanging="720"/>
        <w:jc w:val="both"/>
        <w:rPr>
          <w:b/>
        </w:rPr>
      </w:pPr>
      <w:bookmarkStart w:id="113" w:name="_Toc314562007"/>
      <w:bookmarkStart w:id="114" w:name="_Toc318884222"/>
      <w:bookmarkStart w:id="115" w:name="_Toc326847778"/>
      <w:bookmarkStart w:id="116" w:name="_Toc326847944"/>
    </w:p>
    <w:p w:rsidR="00DC4F00" w:rsidRPr="00DC4F00" w:rsidRDefault="00DC4F00" w:rsidP="00DC4F00">
      <w:pPr>
        <w:pStyle w:val="Listaszerbekezds"/>
        <w:numPr>
          <w:ilvl w:val="0"/>
          <w:numId w:val="40"/>
        </w:numPr>
        <w:jc w:val="both"/>
        <w:rPr>
          <w:b/>
        </w:rPr>
      </w:pPr>
      <w:r>
        <w:rPr>
          <w:b/>
        </w:rPr>
        <w:t>rész</w:t>
      </w:r>
    </w:p>
    <w:p w:rsidR="00F401B2" w:rsidRPr="00376DBD" w:rsidRDefault="00F401B2" w:rsidP="00F36E84">
      <w:pPr>
        <w:numPr>
          <w:ilvl w:val="0"/>
          <w:numId w:val="4"/>
        </w:numPr>
        <w:jc w:val="both"/>
      </w:pPr>
      <w:r w:rsidRPr="00376DBD">
        <w:rPr>
          <w:b/>
        </w:rPr>
        <w:t xml:space="preserve">Az ajánlatok </w:t>
      </w:r>
      <w:r w:rsidR="0013518C">
        <w:rPr>
          <w:b/>
        </w:rPr>
        <w:t>értékelése</w:t>
      </w:r>
      <w:r w:rsidRPr="00376DBD">
        <w:rPr>
          <w:b/>
        </w:rPr>
        <w:t>:</w:t>
      </w:r>
      <w:r w:rsidRPr="00376DBD">
        <w:t xml:space="preserve"> </w:t>
      </w:r>
    </w:p>
    <w:p w:rsidR="00F401B2" w:rsidRPr="00376DBD" w:rsidRDefault="00F401B2" w:rsidP="00F401B2">
      <w:pPr>
        <w:ind w:left="720" w:hanging="720"/>
        <w:jc w:val="both"/>
      </w:pPr>
    </w:p>
    <w:p w:rsidR="006240EF" w:rsidRDefault="00F401B2" w:rsidP="00DC4F00">
      <w:pPr>
        <w:tabs>
          <w:tab w:val="num" w:pos="900"/>
        </w:tabs>
        <w:autoSpaceDE w:val="0"/>
        <w:autoSpaceDN w:val="0"/>
        <w:adjustRightInd w:val="0"/>
        <w:spacing w:after="120"/>
        <w:ind w:left="360"/>
        <w:jc w:val="both"/>
        <w:rPr>
          <w:iCs/>
        </w:rPr>
      </w:pPr>
      <w:r w:rsidRPr="00376DBD">
        <w:t xml:space="preserve">Az ajánlatkérő a legjobb ár-érték arányt tartalmazó, érvényes ajánlatot tett ajánlattevővel köt szerződést. </w:t>
      </w:r>
    </w:p>
    <w:p w:rsidR="0087408E" w:rsidRPr="0087408E" w:rsidRDefault="0087408E" w:rsidP="0087408E">
      <w:pPr>
        <w:spacing w:after="134"/>
        <w:ind w:left="426"/>
        <w:jc w:val="both"/>
        <w:rPr>
          <w:iCs/>
        </w:rPr>
      </w:pPr>
      <w:r w:rsidRPr="0087408E">
        <w:rPr>
          <w:iCs/>
        </w:rPr>
        <w:t>alkalmazott szempontok és súlyszámaik</w:t>
      </w:r>
    </w:p>
    <w:tbl>
      <w:tblPr>
        <w:tblW w:w="0" w:type="auto"/>
        <w:tblCellSpacing w:w="37" w:type="dxa"/>
        <w:tblInd w:w="614" w:type="dxa"/>
        <w:tblCellMar>
          <w:left w:w="0" w:type="dxa"/>
          <w:right w:w="0" w:type="dxa"/>
        </w:tblCellMar>
        <w:tblLook w:val="04A0" w:firstRow="1" w:lastRow="0" w:firstColumn="1" w:lastColumn="0" w:noHBand="0" w:noVBand="1"/>
      </w:tblPr>
      <w:tblGrid>
        <w:gridCol w:w="696"/>
        <w:gridCol w:w="6480"/>
        <w:gridCol w:w="756"/>
      </w:tblGrid>
      <w:tr w:rsidR="00DC4F00" w:rsidRPr="00DC4F00" w:rsidTr="00B7770F">
        <w:trPr>
          <w:tblCellSpacing w:w="37" w:type="dxa"/>
        </w:trPr>
        <w:tc>
          <w:tcPr>
            <w:tcW w:w="585" w:type="dxa"/>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r w:rsidRPr="00DC4F00">
              <w:rPr>
                <w:rFonts w:ascii="Garamond" w:hAnsi="Garamond"/>
                <w:iCs/>
              </w:rPr>
              <w:t>1.</w:t>
            </w:r>
          </w:p>
        </w:tc>
        <w:tc>
          <w:tcPr>
            <w:tcW w:w="6406" w:type="dxa"/>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b/>
                <w:iCs/>
              </w:rPr>
            </w:pPr>
            <w:r w:rsidRPr="00DC4F00">
              <w:rPr>
                <w:rFonts w:ascii="Garamond" w:hAnsi="Garamond"/>
                <w:b/>
                <w:iCs/>
              </w:rPr>
              <w:t>Ajánlati ár</w:t>
            </w:r>
          </w:p>
        </w:tc>
        <w:tc>
          <w:tcPr>
            <w:tcW w:w="0" w:type="auto"/>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b/>
                <w:iCs/>
              </w:rPr>
            </w:pPr>
            <w:r w:rsidRPr="00DC4F00">
              <w:rPr>
                <w:rFonts w:ascii="Garamond" w:hAnsi="Garamond"/>
                <w:b/>
                <w:iCs/>
              </w:rPr>
              <w:t>70</w:t>
            </w:r>
          </w:p>
        </w:tc>
      </w:tr>
      <w:tr w:rsidR="00DC4F00" w:rsidRPr="00DC4F00" w:rsidTr="00B7770F">
        <w:trPr>
          <w:tblCellSpacing w:w="37" w:type="dxa"/>
        </w:trPr>
        <w:tc>
          <w:tcPr>
            <w:tcW w:w="585" w:type="dxa"/>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r w:rsidRPr="00DC4F00">
              <w:rPr>
                <w:rFonts w:ascii="Garamond" w:hAnsi="Garamond"/>
                <w:iCs/>
              </w:rPr>
              <w:t>2.</w:t>
            </w:r>
          </w:p>
        </w:tc>
        <w:tc>
          <w:tcPr>
            <w:tcW w:w="6406" w:type="dxa"/>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b/>
                <w:iCs/>
              </w:rPr>
            </w:pPr>
            <w:r w:rsidRPr="00DC4F00">
              <w:rPr>
                <w:rFonts w:ascii="Garamond" w:hAnsi="Garamond"/>
                <w:b/>
                <w:iCs/>
              </w:rPr>
              <w:t xml:space="preserve">Jótállási idő többlet hónapban </w:t>
            </w:r>
            <w:r w:rsidRPr="00DC4F00">
              <w:rPr>
                <w:rFonts w:ascii="Garamond" w:hAnsi="Garamond"/>
                <w:iCs/>
              </w:rPr>
              <w:t>(ajánlatkérő a 36 hónap többlet jótállást elérő és meghaladó megajánlásokat egyaránt a maximális pontszámmal értékeli)</w:t>
            </w:r>
          </w:p>
        </w:tc>
        <w:tc>
          <w:tcPr>
            <w:tcW w:w="0" w:type="auto"/>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b/>
                <w:iCs/>
              </w:rPr>
            </w:pPr>
            <w:r w:rsidRPr="00DC4F00">
              <w:rPr>
                <w:rFonts w:ascii="Garamond" w:hAnsi="Garamond"/>
                <w:b/>
                <w:iCs/>
              </w:rPr>
              <w:t>10</w:t>
            </w:r>
          </w:p>
        </w:tc>
      </w:tr>
      <w:tr w:rsidR="00DC4F00" w:rsidRPr="00F30E1D" w:rsidTr="00B7770F">
        <w:trPr>
          <w:tblCellSpacing w:w="37" w:type="dxa"/>
        </w:trPr>
        <w:tc>
          <w:tcPr>
            <w:tcW w:w="585" w:type="dxa"/>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r w:rsidRPr="00DC4F00">
              <w:rPr>
                <w:rFonts w:ascii="Garamond" w:hAnsi="Garamond"/>
                <w:iCs/>
              </w:rPr>
              <w:t>3.</w:t>
            </w:r>
          </w:p>
        </w:tc>
        <w:tc>
          <w:tcPr>
            <w:tcW w:w="6406" w:type="dxa"/>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b/>
                <w:iCs/>
              </w:rPr>
            </w:pPr>
            <w:r w:rsidRPr="00DC4F00">
              <w:rPr>
                <w:rFonts w:ascii="Garamond" w:hAnsi="Garamond"/>
                <w:b/>
                <w:iCs/>
              </w:rPr>
              <w:t xml:space="preserve">Beépített anyagok energia hatékonysága </w:t>
            </w:r>
          </w:p>
          <w:p w:rsidR="00DC4F00" w:rsidRPr="00DC4F00" w:rsidRDefault="00DC4F00" w:rsidP="00B7770F">
            <w:pPr>
              <w:widowControl w:val="0"/>
              <w:tabs>
                <w:tab w:val="left" w:pos="426"/>
              </w:tabs>
              <w:autoSpaceDE w:val="0"/>
              <w:autoSpaceDN w:val="0"/>
              <w:adjustRightInd w:val="0"/>
              <w:spacing w:before="60" w:after="60"/>
              <w:ind w:left="502"/>
              <w:jc w:val="both"/>
              <w:rPr>
                <w:rFonts w:ascii="Garamond" w:hAnsi="Garamond"/>
                <w:iCs/>
              </w:rPr>
            </w:pPr>
            <w:r w:rsidRPr="00DC4F00">
              <w:rPr>
                <w:rFonts w:ascii="Garamond" w:hAnsi="Garamond"/>
                <w:iCs/>
              </w:rPr>
              <w:t xml:space="preserve">3.1 Beépítendő nyílászárók hőátbocsátási tényezője (kizárólag az üvegre vonatkozóan) legfeljebb </w:t>
            </w:r>
            <w:proofErr w:type="spellStart"/>
            <w:r w:rsidRPr="00DC4F00">
              <w:rPr>
                <w:rFonts w:ascii="Garamond" w:hAnsi="Garamond"/>
                <w:iCs/>
              </w:rPr>
              <w:t>u</w:t>
            </w:r>
            <w:r w:rsidRPr="00DC4F00">
              <w:rPr>
                <w:rFonts w:ascii="Garamond" w:hAnsi="Garamond"/>
                <w:iCs/>
                <w:vertAlign w:val="subscript"/>
              </w:rPr>
              <w:t>g</w:t>
            </w:r>
            <w:proofErr w:type="spellEnd"/>
            <w:r w:rsidRPr="00DC4F00">
              <w:rPr>
                <w:rFonts w:ascii="Garamond" w:hAnsi="Garamond"/>
                <w:iCs/>
              </w:rPr>
              <w:t xml:space="preserve"> =1,15 W/m</w:t>
            </w:r>
            <w:r w:rsidRPr="00DC4F00">
              <w:rPr>
                <w:rFonts w:ascii="Garamond" w:hAnsi="Garamond"/>
                <w:iCs/>
                <w:vertAlign w:val="superscript"/>
              </w:rPr>
              <w:t>2</w:t>
            </w:r>
            <w:r w:rsidRPr="00DC4F00">
              <w:rPr>
                <w:rFonts w:ascii="Garamond" w:hAnsi="Garamond"/>
                <w:iCs/>
              </w:rPr>
              <w:t xml:space="preserve">K, az </w:t>
            </w:r>
            <w:proofErr w:type="spellStart"/>
            <w:r w:rsidRPr="00DC4F00">
              <w:rPr>
                <w:rFonts w:ascii="Garamond" w:hAnsi="Garamond"/>
                <w:iCs/>
              </w:rPr>
              <w:t>u</w:t>
            </w:r>
            <w:r w:rsidRPr="00DC4F00">
              <w:rPr>
                <w:rFonts w:ascii="Garamond" w:hAnsi="Garamond"/>
                <w:iCs/>
                <w:vertAlign w:val="subscript"/>
              </w:rPr>
              <w:t>g</w:t>
            </w:r>
            <w:proofErr w:type="spellEnd"/>
            <w:r w:rsidRPr="00DC4F00">
              <w:rPr>
                <w:rFonts w:ascii="Garamond" w:hAnsi="Garamond"/>
                <w:iCs/>
              </w:rPr>
              <w:t xml:space="preserve"> =0,9 W/m</w:t>
            </w:r>
            <w:r w:rsidRPr="00DC4F00">
              <w:rPr>
                <w:rFonts w:ascii="Garamond" w:hAnsi="Garamond"/>
                <w:iCs/>
                <w:vertAlign w:val="superscript"/>
              </w:rPr>
              <w:t>2</w:t>
            </w:r>
            <w:r w:rsidRPr="00DC4F00">
              <w:rPr>
                <w:rFonts w:ascii="Garamond" w:hAnsi="Garamond"/>
                <w:iCs/>
              </w:rPr>
              <w:t xml:space="preserve">K értéknél kedvezőbbet ajánlatkérő maximális pontszámmal értékeli) </w:t>
            </w:r>
          </w:p>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r w:rsidRPr="00DC4F00">
              <w:rPr>
                <w:rFonts w:ascii="Garamond" w:hAnsi="Garamond"/>
                <w:iCs/>
              </w:rPr>
              <w:t>3.2. Homlokzati falnál alkalmazott homlokzati hőszigetelés hővezetési tényezője (legfeljebb λ=0,039 W/</w:t>
            </w:r>
            <w:proofErr w:type="spellStart"/>
            <w:r w:rsidRPr="00DC4F00">
              <w:rPr>
                <w:rFonts w:ascii="Garamond" w:hAnsi="Garamond"/>
                <w:iCs/>
              </w:rPr>
              <w:t>mK</w:t>
            </w:r>
            <w:proofErr w:type="spellEnd"/>
            <w:r w:rsidRPr="00DC4F00">
              <w:rPr>
                <w:rFonts w:ascii="Garamond" w:hAnsi="Garamond"/>
                <w:iCs/>
              </w:rPr>
              <w:t>, a λ=0,035 W/</w:t>
            </w:r>
            <w:proofErr w:type="spellStart"/>
            <w:r w:rsidRPr="00DC4F00">
              <w:rPr>
                <w:rFonts w:ascii="Garamond" w:hAnsi="Garamond"/>
                <w:iCs/>
              </w:rPr>
              <w:t>mK</w:t>
            </w:r>
            <w:proofErr w:type="spellEnd"/>
            <w:r w:rsidRPr="00DC4F00">
              <w:rPr>
                <w:rFonts w:ascii="Garamond" w:hAnsi="Garamond"/>
                <w:iCs/>
              </w:rPr>
              <w:t xml:space="preserve"> értéknél kedvezőbbet ajánlatkérő maximális pontszámmal értékeli) </w:t>
            </w:r>
          </w:p>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p>
        </w:tc>
        <w:tc>
          <w:tcPr>
            <w:tcW w:w="0" w:type="auto"/>
            <w:vAlign w:val="center"/>
          </w:tcPr>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b/>
                <w:iCs/>
              </w:rPr>
            </w:pPr>
            <w:r w:rsidRPr="00DC4F00">
              <w:rPr>
                <w:rFonts w:ascii="Garamond" w:hAnsi="Garamond"/>
                <w:b/>
                <w:iCs/>
              </w:rPr>
              <w:t>20</w:t>
            </w:r>
          </w:p>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r w:rsidRPr="00DC4F00">
              <w:rPr>
                <w:rFonts w:ascii="Garamond" w:hAnsi="Garamond"/>
                <w:iCs/>
              </w:rPr>
              <w:t>10</w:t>
            </w:r>
          </w:p>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p>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p>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p>
          <w:p w:rsidR="00DC4F00" w:rsidRPr="00DC4F00" w:rsidRDefault="00DC4F00" w:rsidP="00B7770F">
            <w:pPr>
              <w:widowControl w:val="0"/>
              <w:tabs>
                <w:tab w:val="left" w:pos="426"/>
              </w:tabs>
              <w:autoSpaceDE w:val="0"/>
              <w:autoSpaceDN w:val="0"/>
              <w:adjustRightInd w:val="0"/>
              <w:spacing w:before="60" w:after="60"/>
              <w:ind w:left="420"/>
              <w:jc w:val="both"/>
              <w:rPr>
                <w:rFonts w:ascii="Garamond" w:hAnsi="Garamond"/>
                <w:iCs/>
              </w:rPr>
            </w:pPr>
            <w:r w:rsidRPr="00DC4F00">
              <w:rPr>
                <w:rFonts w:ascii="Garamond" w:hAnsi="Garamond"/>
                <w:iCs/>
              </w:rPr>
              <w:t>10</w:t>
            </w:r>
          </w:p>
        </w:tc>
      </w:tr>
    </w:tbl>
    <w:p w:rsidR="00F401B2" w:rsidRPr="00376DBD" w:rsidRDefault="00F401B2" w:rsidP="00F36E84">
      <w:pPr>
        <w:numPr>
          <w:ilvl w:val="0"/>
          <w:numId w:val="4"/>
        </w:numPr>
        <w:spacing w:after="134"/>
        <w:jc w:val="both"/>
        <w:rPr>
          <w:b/>
          <w:bCs/>
        </w:rPr>
      </w:pPr>
      <w:r w:rsidRPr="00376DBD">
        <w:rPr>
          <w:b/>
          <w:bCs/>
        </w:rPr>
        <w:lastRenderedPageBreak/>
        <w:t xml:space="preserve">A legjobb ár-érték arányt tartalmazó ajánlat kiválasztásának bírálati szempontja esetén az ajánlatok részszempontok szerinti tartalmi elemeinek értékelése során adható pontszám alsó és felső határa: </w:t>
      </w:r>
    </w:p>
    <w:p w:rsidR="00F401B2" w:rsidRPr="00376DBD" w:rsidRDefault="005037BF" w:rsidP="00F401B2">
      <w:pPr>
        <w:spacing w:before="134" w:after="134"/>
        <w:ind w:firstLine="709"/>
      </w:pPr>
      <w:r>
        <w:t>0</w:t>
      </w:r>
      <w:r w:rsidR="00EA0046" w:rsidRPr="00376DBD">
        <w:t>-</w:t>
      </w:r>
      <w:r w:rsidR="004E1F5D" w:rsidRPr="00376DBD">
        <w:t>10</w:t>
      </w:r>
      <w:r w:rsidR="00F401B2" w:rsidRPr="00376DBD">
        <w:t xml:space="preserve"> pont.</w:t>
      </w:r>
    </w:p>
    <w:p w:rsidR="00F401B2" w:rsidRPr="00376DBD" w:rsidRDefault="00F401B2" w:rsidP="00F36E84">
      <w:pPr>
        <w:numPr>
          <w:ilvl w:val="0"/>
          <w:numId w:val="4"/>
        </w:numPr>
        <w:spacing w:after="134"/>
        <w:jc w:val="both"/>
        <w:rPr>
          <w:b/>
          <w:bCs/>
        </w:rPr>
      </w:pPr>
      <w:r w:rsidRPr="00376DBD">
        <w:rPr>
          <w:b/>
          <w:bCs/>
        </w:rPr>
        <w:t xml:space="preserve"> A legjobb ár-érték arányt tartalmazó ajánlat kiválasztásának bírálati szempontja esetén a módszer (módszerek) ismertetése, amellyel az ajánlatkérő megadja a III/8/a) pont szerinti ponthatárok közötti pontszámot:</w:t>
      </w:r>
    </w:p>
    <w:p w:rsidR="0033000D" w:rsidRPr="00376DBD" w:rsidRDefault="0033000D" w:rsidP="00F401B2">
      <w:pPr>
        <w:ind w:left="539"/>
        <w:jc w:val="both"/>
      </w:pPr>
    </w:p>
    <w:p w:rsidR="00DC4F00" w:rsidRPr="00DC4F00" w:rsidRDefault="00DC4F00" w:rsidP="00DC4F00">
      <w:pPr>
        <w:pStyle w:val="Listaszerbekezds"/>
        <w:numPr>
          <w:ilvl w:val="0"/>
          <w:numId w:val="41"/>
        </w:numPr>
        <w:spacing w:after="0" w:line="240" w:lineRule="auto"/>
        <w:ind w:left="1066" w:hanging="357"/>
        <w:jc w:val="both"/>
        <w:rPr>
          <w:rFonts w:ascii="Times New Roman" w:hAnsi="Times New Roman"/>
          <w:sz w:val="24"/>
          <w:szCs w:val="24"/>
        </w:rPr>
      </w:pPr>
      <w:r w:rsidRPr="00DC4F00">
        <w:rPr>
          <w:rFonts w:ascii="Times New Roman" w:hAnsi="Times New Roman"/>
          <w:sz w:val="24"/>
          <w:szCs w:val="24"/>
        </w:rPr>
        <w:t>sze</w:t>
      </w:r>
      <w:r>
        <w:rPr>
          <w:rFonts w:ascii="Times New Roman" w:hAnsi="Times New Roman"/>
          <w:sz w:val="24"/>
          <w:szCs w:val="24"/>
        </w:rPr>
        <w:t>m</w:t>
      </w:r>
      <w:r w:rsidRPr="00DC4F00">
        <w:rPr>
          <w:rFonts w:ascii="Times New Roman" w:hAnsi="Times New Roman"/>
          <w:sz w:val="24"/>
          <w:szCs w:val="24"/>
        </w:rPr>
        <w:t>pont</w:t>
      </w:r>
    </w:p>
    <w:p w:rsidR="00354368" w:rsidRDefault="007E1367" w:rsidP="00DC4F00">
      <w:pPr>
        <w:ind w:left="709"/>
        <w:jc w:val="both"/>
      </w:pPr>
      <w:r>
        <w:t>Ajánlatkérő a fordított arányosítás módszerét alkalmazza az alábbiak szerint:</w:t>
      </w:r>
    </w:p>
    <w:p w:rsidR="007E1367" w:rsidRPr="00EB62BA" w:rsidRDefault="007E1367" w:rsidP="007E1367">
      <w:pPr>
        <w:ind w:left="709"/>
        <w:rPr>
          <w:b/>
          <w:bCs/>
          <w:iCs/>
        </w:rPr>
      </w:pPr>
      <w:r w:rsidRPr="00EB62BA">
        <w:rPr>
          <w:b/>
          <w:bCs/>
          <w:iCs/>
        </w:rPr>
        <w:t>P=(</w:t>
      </w:r>
      <w:proofErr w:type="spellStart"/>
      <w:r w:rsidRPr="00EB62BA">
        <w:rPr>
          <w:b/>
          <w:bCs/>
          <w:iCs/>
        </w:rPr>
        <w:t>A</w:t>
      </w:r>
      <w:r w:rsidRPr="00EB62BA">
        <w:rPr>
          <w:b/>
          <w:bCs/>
          <w:iCs/>
          <w:vertAlign w:val="subscript"/>
        </w:rPr>
        <w:t>legjobb</w:t>
      </w:r>
      <w:proofErr w:type="spellEnd"/>
      <w:r w:rsidRPr="00EB62BA">
        <w:rPr>
          <w:b/>
          <w:bCs/>
          <w:iCs/>
        </w:rPr>
        <w:t>/</w:t>
      </w:r>
      <w:proofErr w:type="spellStart"/>
      <w:proofErr w:type="gramStart"/>
      <w:r w:rsidRPr="00EB62BA">
        <w:rPr>
          <w:b/>
          <w:bCs/>
          <w:iCs/>
        </w:rPr>
        <w:t>A</w:t>
      </w:r>
      <w:r w:rsidRPr="00EB62BA">
        <w:rPr>
          <w:b/>
          <w:bCs/>
          <w:iCs/>
          <w:vertAlign w:val="subscript"/>
        </w:rPr>
        <w:t>vizsgált</w:t>
      </w:r>
      <w:proofErr w:type="spellEnd"/>
      <w:r w:rsidR="005037BF" w:rsidRPr="00EB62BA">
        <w:rPr>
          <w:b/>
          <w:bCs/>
          <w:iCs/>
        </w:rPr>
        <w:t>)*</w:t>
      </w:r>
      <w:proofErr w:type="spellStart"/>
      <w:proofErr w:type="gramEnd"/>
      <w:r w:rsidRPr="00EB62BA">
        <w:rPr>
          <w:b/>
          <w:bCs/>
          <w:iCs/>
        </w:rPr>
        <w:t>P</w:t>
      </w:r>
      <w:r w:rsidRPr="00EB62BA">
        <w:rPr>
          <w:b/>
          <w:bCs/>
          <w:iCs/>
          <w:vertAlign w:val="subscript"/>
        </w:rPr>
        <w:t>max</w:t>
      </w:r>
      <w:proofErr w:type="spellEnd"/>
      <w:r w:rsidR="005037BF" w:rsidRPr="00EB62BA">
        <w:rPr>
          <w:b/>
          <w:bCs/>
          <w:iCs/>
        </w:rPr>
        <w:t xml:space="preserve"> </w:t>
      </w:r>
    </w:p>
    <w:p w:rsidR="007E1367" w:rsidRPr="007E1367" w:rsidRDefault="007E1367" w:rsidP="007E1367">
      <w:pPr>
        <w:ind w:left="709"/>
        <w:rPr>
          <w:bCs/>
          <w:iCs/>
        </w:rPr>
      </w:pPr>
      <w:r w:rsidRPr="007E1367">
        <w:rPr>
          <w:bCs/>
          <w:iCs/>
        </w:rPr>
        <w:t>ahol:</w:t>
      </w:r>
    </w:p>
    <w:p w:rsidR="007E1367" w:rsidRPr="007E1367" w:rsidRDefault="007E1367" w:rsidP="007E1367">
      <w:pPr>
        <w:ind w:left="709"/>
        <w:rPr>
          <w:bCs/>
          <w:iCs/>
        </w:rPr>
      </w:pPr>
      <w:r w:rsidRPr="007E1367">
        <w:rPr>
          <w:bCs/>
          <w:iCs/>
        </w:rPr>
        <w:t>P: a vizsgált ajánlati elem adott szempontra vonatkozó pontszáma</w:t>
      </w:r>
    </w:p>
    <w:p w:rsidR="007E1367" w:rsidRPr="007E1367" w:rsidRDefault="007E1367" w:rsidP="007E1367">
      <w:pPr>
        <w:ind w:left="709"/>
        <w:rPr>
          <w:bCs/>
          <w:iCs/>
        </w:rPr>
      </w:pPr>
      <w:proofErr w:type="spellStart"/>
      <w:r w:rsidRPr="007E1367">
        <w:rPr>
          <w:bCs/>
          <w:iCs/>
        </w:rPr>
        <w:t>P</w:t>
      </w:r>
      <w:r w:rsidRPr="007E1367">
        <w:rPr>
          <w:bCs/>
          <w:iCs/>
          <w:vertAlign w:val="subscript"/>
        </w:rPr>
        <w:t>max</w:t>
      </w:r>
      <w:proofErr w:type="spellEnd"/>
      <w:r w:rsidRPr="007E1367">
        <w:rPr>
          <w:bCs/>
          <w:iCs/>
        </w:rPr>
        <w:t>: a pontskála felső határa</w:t>
      </w:r>
    </w:p>
    <w:p w:rsidR="007E1367" w:rsidRPr="007E1367" w:rsidRDefault="007E1367" w:rsidP="007E1367">
      <w:pPr>
        <w:ind w:left="709"/>
        <w:rPr>
          <w:bCs/>
          <w:iCs/>
        </w:rPr>
      </w:pPr>
      <w:proofErr w:type="spellStart"/>
      <w:r w:rsidRPr="007E1367">
        <w:rPr>
          <w:bCs/>
          <w:iCs/>
        </w:rPr>
        <w:t>A</w:t>
      </w:r>
      <w:r w:rsidRPr="007E1367">
        <w:rPr>
          <w:bCs/>
          <w:iCs/>
          <w:vertAlign w:val="subscript"/>
        </w:rPr>
        <w:t>legjobb</w:t>
      </w:r>
      <w:proofErr w:type="spellEnd"/>
      <w:r w:rsidRPr="007E1367">
        <w:rPr>
          <w:bCs/>
          <w:iCs/>
        </w:rPr>
        <w:t>: a legelőnyösebb ajánlat tartalmi eleme</w:t>
      </w:r>
    </w:p>
    <w:p w:rsidR="007E1367" w:rsidRDefault="007E1367" w:rsidP="007E1367">
      <w:pPr>
        <w:ind w:left="709"/>
        <w:rPr>
          <w:bCs/>
          <w:iCs/>
        </w:rPr>
      </w:pPr>
      <w:proofErr w:type="spellStart"/>
      <w:r w:rsidRPr="007E1367">
        <w:rPr>
          <w:bCs/>
          <w:iCs/>
        </w:rPr>
        <w:t>A</w:t>
      </w:r>
      <w:r w:rsidRPr="007E1367">
        <w:rPr>
          <w:bCs/>
          <w:iCs/>
          <w:vertAlign w:val="subscript"/>
        </w:rPr>
        <w:t>vizsgált</w:t>
      </w:r>
      <w:proofErr w:type="spellEnd"/>
      <w:r w:rsidRPr="007E1367">
        <w:rPr>
          <w:bCs/>
          <w:iCs/>
        </w:rPr>
        <w:t>: a vizsgált ajánlat tartalmi eleme</w:t>
      </w:r>
    </w:p>
    <w:p w:rsidR="007E1367" w:rsidRDefault="007E1367" w:rsidP="007E1367">
      <w:pPr>
        <w:ind w:left="709"/>
        <w:rPr>
          <w:bCs/>
          <w:iCs/>
        </w:rPr>
      </w:pPr>
    </w:p>
    <w:p w:rsidR="005037BF" w:rsidRPr="00DC4F00" w:rsidRDefault="00DC4F00" w:rsidP="00DC4F00">
      <w:pPr>
        <w:pStyle w:val="Listaszerbekezds"/>
        <w:numPr>
          <w:ilvl w:val="0"/>
          <w:numId w:val="41"/>
        </w:numPr>
        <w:spacing w:after="0" w:line="240" w:lineRule="auto"/>
        <w:ind w:left="1066" w:hanging="357"/>
        <w:jc w:val="both"/>
        <w:rPr>
          <w:rFonts w:ascii="Times New Roman" w:hAnsi="Times New Roman"/>
          <w:bCs/>
          <w:iCs/>
          <w:sz w:val="24"/>
          <w:szCs w:val="24"/>
        </w:rPr>
      </w:pPr>
      <w:r w:rsidRPr="00DC4F00">
        <w:rPr>
          <w:rFonts w:ascii="Times New Roman" w:hAnsi="Times New Roman"/>
          <w:bCs/>
          <w:iCs/>
          <w:sz w:val="24"/>
          <w:szCs w:val="24"/>
        </w:rPr>
        <w:t>szempont</w:t>
      </w:r>
    </w:p>
    <w:p w:rsidR="007E1367" w:rsidRDefault="007E1367" w:rsidP="0013518C">
      <w:pPr>
        <w:ind w:left="709"/>
        <w:jc w:val="both"/>
        <w:rPr>
          <w:bCs/>
          <w:iCs/>
        </w:rPr>
      </w:pPr>
      <w:r>
        <w:rPr>
          <w:bCs/>
          <w:iCs/>
        </w:rPr>
        <w:t>Ajánlatkérő az egyenes arányosságot alkalmazza az alábbiak szerint:</w:t>
      </w:r>
    </w:p>
    <w:p w:rsidR="007E1367" w:rsidRPr="00EB62BA" w:rsidRDefault="007E1367" w:rsidP="007E1367">
      <w:pPr>
        <w:ind w:left="709"/>
        <w:rPr>
          <w:b/>
          <w:bCs/>
          <w:iCs/>
        </w:rPr>
      </w:pPr>
      <w:r w:rsidRPr="00EB62BA">
        <w:rPr>
          <w:b/>
          <w:bCs/>
          <w:iCs/>
        </w:rPr>
        <w:t>P=(</w:t>
      </w:r>
      <w:proofErr w:type="spellStart"/>
      <w:r w:rsidRPr="00EB62BA">
        <w:rPr>
          <w:b/>
          <w:bCs/>
          <w:iCs/>
        </w:rPr>
        <w:t>A</w:t>
      </w:r>
      <w:r w:rsidRPr="00EB62BA">
        <w:rPr>
          <w:b/>
          <w:bCs/>
          <w:iCs/>
          <w:vertAlign w:val="subscript"/>
        </w:rPr>
        <w:t>vizsgált</w:t>
      </w:r>
      <w:proofErr w:type="spellEnd"/>
      <w:r w:rsidRPr="00EB62BA">
        <w:rPr>
          <w:b/>
          <w:bCs/>
          <w:iCs/>
        </w:rPr>
        <w:t>/</w:t>
      </w:r>
      <w:proofErr w:type="spellStart"/>
      <w:proofErr w:type="gramStart"/>
      <w:r w:rsidRPr="00EB62BA">
        <w:rPr>
          <w:b/>
          <w:bCs/>
          <w:iCs/>
        </w:rPr>
        <w:t>A</w:t>
      </w:r>
      <w:r w:rsidRPr="00EB62BA">
        <w:rPr>
          <w:b/>
          <w:bCs/>
          <w:iCs/>
          <w:vertAlign w:val="subscript"/>
        </w:rPr>
        <w:t>legjobb</w:t>
      </w:r>
      <w:proofErr w:type="spellEnd"/>
      <w:r w:rsidR="005037BF" w:rsidRPr="00EB62BA">
        <w:rPr>
          <w:b/>
          <w:bCs/>
          <w:iCs/>
        </w:rPr>
        <w:t>)*</w:t>
      </w:r>
      <w:proofErr w:type="spellStart"/>
      <w:proofErr w:type="gramEnd"/>
      <w:r w:rsidRPr="00EB62BA">
        <w:rPr>
          <w:b/>
          <w:bCs/>
          <w:iCs/>
        </w:rPr>
        <w:t>P</w:t>
      </w:r>
      <w:r w:rsidRPr="00EB62BA">
        <w:rPr>
          <w:b/>
          <w:bCs/>
          <w:iCs/>
          <w:vertAlign w:val="subscript"/>
        </w:rPr>
        <w:t>max</w:t>
      </w:r>
      <w:proofErr w:type="spellEnd"/>
    </w:p>
    <w:p w:rsidR="007E1367" w:rsidRPr="007E1367" w:rsidRDefault="007E1367" w:rsidP="007E1367">
      <w:pPr>
        <w:ind w:left="709"/>
        <w:rPr>
          <w:bCs/>
          <w:iCs/>
        </w:rPr>
      </w:pPr>
      <w:r w:rsidRPr="007E1367">
        <w:rPr>
          <w:bCs/>
          <w:iCs/>
        </w:rPr>
        <w:t>ahol:</w:t>
      </w:r>
    </w:p>
    <w:p w:rsidR="007E1367" w:rsidRPr="007E1367" w:rsidRDefault="007E1367" w:rsidP="007E1367">
      <w:pPr>
        <w:ind w:left="709"/>
        <w:rPr>
          <w:bCs/>
          <w:iCs/>
        </w:rPr>
      </w:pPr>
      <w:r w:rsidRPr="007E1367">
        <w:rPr>
          <w:bCs/>
          <w:iCs/>
        </w:rPr>
        <w:t>P: a vizsgált ajánlati elem adott szempontra vonatkozó pontszáma</w:t>
      </w:r>
    </w:p>
    <w:p w:rsidR="007E1367" w:rsidRPr="007E1367" w:rsidRDefault="007E1367" w:rsidP="007E1367">
      <w:pPr>
        <w:ind w:left="709"/>
        <w:rPr>
          <w:bCs/>
          <w:iCs/>
        </w:rPr>
      </w:pPr>
      <w:proofErr w:type="spellStart"/>
      <w:r w:rsidRPr="007E1367">
        <w:rPr>
          <w:bCs/>
          <w:iCs/>
        </w:rPr>
        <w:t>P</w:t>
      </w:r>
      <w:r w:rsidRPr="007E1367">
        <w:rPr>
          <w:bCs/>
          <w:iCs/>
          <w:vertAlign w:val="subscript"/>
        </w:rPr>
        <w:t>max</w:t>
      </w:r>
      <w:proofErr w:type="spellEnd"/>
      <w:r w:rsidRPr="007E1367">
        <w:rPr>
          <w:bCs/>
          <w:iCs/>
        </w:rPr>
        <w:t>: a pontskála felső határa</w:t>
      </w:r>
    </w:p>
    <w:p w:rsidR="007E1367" w:rsidRPr="007E1367" w:rsidRDefault="007E1367" w:rsidP="007E1367">
      <w:pPr>
        <w:ind w:left="709"/>
        <w:rPr>
          <w:bCs/>
          <w:iCs/>
        </w:rPr>
      </w:pPr>
      <w:proofErr w:type="spellStart"/>
      <w:r w:rsidRPr="007E1367">
        <w:rPr>
          <w:bCs/>
          <w:iCs/>
        </w:rPr>
        <w:t>A</w:t>
      </w:r>
      <w:r w:rsidRPr="007E1367">
        <w:rPr>
          <w:bCs/>
          <w:iCs/>
          <w:vertAlign w:val="subscript"/>
        </w:rPr>
        <w:t>legjobb</w:t>
      </w:r>
      <w:proofErr w:type="spellEnd"/>
      <w:r w:rsidRPr="007E1367">
        <w:rPr>
          <w:bCs/>
          <w:iCs/>
        </w:rPr>
        <w:t>: a legelőnyösebb ajánlat tartalmi eleme</w:t>
      </w:r>
    </w:p>
    <w:p w:rsidR="007E1367" w:rsidRDefault="007E1367" w:rsidP="007E1367">
      <w:pPr>
        <w:ind w:left="709"/>
        <w:rPr>
          <w:bCs/>
          <w:iCs/>
        </w:rPr>
      </w:pPr>
      <w:proofErr w:type="spellStart"/>
      <w:r w:rsidRPr="007E1367">
        <w:rPr>
          <w:bCs/>
          <w:iCs/>
        </w:rPr>
        <w:t>A</w:t>
      </w:r>
      <w:r w:rsidRPr="007E1367">
        <w:rPr>
          <w:bCs/>
          <w:iCs/>
          <w:vertAlign w:val="subscript"/>
        </w:rPr>
        <w:t>vizsgált</w:t>
      </w:r>
      <w:proofErr w:type="spellEnd"/>
      <w:r w:rsidRPr="007E1367">
        <w:rPr>
          <w:bCs/>
          <w:iCs/>
        </w:rPr>
        <w:t>: a vizsgált ajánlat tartalmi eleme</w:t>
      </w:r>
    </w:p>
    <w:p w:rsidR="006240EF" w:rsidRDefault="006240EF" w:rsidP="006240EF">
      <w:pPr>
        <w:ind w:left="709"/>
        <w:jc w:val="both"/>
        <w:rPr>
          <w:bCs/>
          <w:iCs/>
        </w:rPr>
      </w:pPr>
      <w:r>
        <w:rPr>
          <w:bCs/>
          <w:iCs/>
        </w:rPr>
        <w:t>Abban az esetben, ha valamelyik ajánlat</w:t>
      </w:r>
      <w:r w:rsidR="00EB62BA">
        <w:rPr>
          <w:bCs/>
          <w:iCs/>
        </w:rPr>
        <w:t>tev</w:t>
      </w:r>
      <w:r>
        <w:rPr>
          <w:bCs/>
          <w:iCs/>
        </w:rPr>
        <w:t xml:space="preserve">ő </w:t>
      </w:r>
      <w:r w:rsidR="00DC4F00">
        <w:rPr>
          <w:bCs/>
          <w:iCs/>
        </w:rPr>
        <w:t>36</w:t>
      </w:r>
      <w:r>
        <w:rPr>
          <w:bCs/>
          <w:iCs/>
        </w:rPr>
        <w:t xml:space="preserve"> hónapnál nagyobb értékű többletjótállást vállal, ajánlatkérő a képletben a </w:t>
      </w:r>
      <w:r w:rsidR="00DC4F00">
        <w:rPr>
          <w:bCs/>
          <w:iCs/>
        </w:rPr>
        <w:t>36</w:t>
      </w:r>
      <w:r>
        <w:rPr>
          <w:bCs/>
          <w:iCs/>
        </w:rPr>
        <w:t xml:space="preserve"> hónap értéket szerepelteti. </w:t>
      </w:r>
    </w:p>
    <w:p w:rsidR="006240EF" w:rsidRDefault="006240EF" w:rsidP="006240EF">
      <w:pPr>
        <w:ind w:left="709"/>
        <w:jc w:val="both"/>
        <w:rPr>
          <w:bCs/>
          <w:iCs/>
        </w:rPr>
      </w:pPr>
      <w:r>
        <w:rPr>
          <w:bCs/>
          <w:iCs/>
        </w:rPr>
        <w:t xml:space="preserve">Amennyiben minden ajánlat 0 hónap többlet jótállást tartalmaz minden ajánlattevő </w:t>
      </w:r>
      <w:r w:rsidR="00DC4F00">
        <w:rPr>
          <w:bCs/>
          <w:iCs/>
        </w:rPr>
        <w:t xml:space="preserve">a képlet alkalmazása nélkül </w:t>
      </w:r>
      <w:r>
        <w:rPr>
          <w:bCs/>
          <w:iCs/>
        </w:rPr>
        <w:t>egységesen 0 pontot kap.</w:t>
      </w:r>
    </w:p>
    <w:p w:rsidR="006240EF" w:rsidRDefault="006240EF" w:rsidP="006240EF">
      <w:pPr>
        <w:ind w:left="709"/>
        <w:jc w:val="both"/>
        <w:rPr>
          <w:bCs/>
          <w:iCs/>
        </w:rPr>
      </w:pPr>
    </w:p>
    <w:p w:rsidR="00DC4F00" w:rsidRPr="00DC4F00" w:rsidRDefault="00DC4F00" w:rsidP="00DC4F00">
      <w:pPr>
        <w:pStyle w:val="Listaszerbekezds"/>
        <w:numPr>
          <w:ilvl w:val="0"/>
          <w:numId w:val="41"/>
        </w:numPr>
        <w:spacing w:after="0" w:line="240" w:lineRule="auto"/>
        <w:ind w:left="1066" w:hanging="357"/>
        <w:jc w:val="both"/>
        <w:rPr>
          <w:rFonts w:ascii="Times New Roman" w:hAnsi="Times New Roman"/>
          <w:bCs/>
          <w:iCs/>
          <w:sz w:val="24"/>
          <w:szCs w:val="24"/>
        </w:rPr>
      </w:pPr>
      <w:r w:rsidRPr="00DC4F00">
        <w:rPr>
          <w:rFonts w:ascii="Times New Roman" w:hAnsi="Times New Roman"/>
          <w:bCs/>
          <w:iCs/>
          <w:sz w:val="24"/>
          <w:szCs w:val="24"/>
        </w:rPr>
        <w:t>szempont</w:t>
      </w:r>
    </w:p>
    <w:p w:rsidR="006240EF" w:rsidRDefault="006240EF" w:rsidP="007E1367">
      <w:pPr>
        <w:ind w:left="709"/>
        <w:rPr>
          <w:bCs/>
          <w:iCs/>
        </w:rPr>
      </w:pPr>
      <w:r>
        <w:rPr>
          <w:bCs/>
          <w:iCs/>
        </w:rPr>
        <w:t xml:space="preserve">Ajánlatkérő </w:t>
      </w:r>
      <w:r w:rsidR="00EB62BA">
        <w:rPr>
          <w:bCs/>
          <w:iCs/>
        </w:rPr>
        <w:t>az arányosítás</w:t>
      </w:r>
      <w:r>
        <w:rPr>
          <w:bCs/>
          <w:iCs/>
        </w:rPr>
        <w:t xml:space="preserve"> módszerét alkalmazza</w:t>
      </w:r>
      <w:r w:rsidR="00EB62BA">
        <w:rPr>
          <w:bCs/>
          <w:iCs/>
        </w:rPr>
        <w:t xml:space="preserve"> az alábbiak szerint</w:t>
      </w:r>
      <w:r>
        <w:rPr>
          <w:bCs/>
          <w:iCs/>
        </w:rPr>
        <w:t>:</w:t>
      </w:r>
    </w:p>
    <w:p w:rsidR="006240EF" w:rsidRDefault="006240EF" w:rsidP="007E1367">
      <w:pPr>
        <w:ind w:left="709"/>
        <w:rPr>
          <w:bCs/>
          <w:iCs/>
        </w:rPr>
      </w:pPr>
    </w:p>
    <w:p w:rsidR="00EB62BA" w:rsidRPr="00EB62BA" w:rsidRDefault="00EB62BA" w:rsidP="00EB62BA">
      <w:pPr>
        <w:ind w:left="709"/>
        <w:rPr>
          <w:b/>
          <w:bCs/>
          <w:iCs/>
        </w:rPr>
      </w:pPr>
      <w:r w:rsidRPr="00EB62BA">
        <w:rPr>
          <w:b/>
          <w:bCs/>
          <w:iCs/>
        </w:rPr>
        <w:t>Az értékelés képlete (arányosítás):</w:t>
      </w:r>
    </w:p>
    <w:p w:rsidR="00EB62BA" w:rsidRPr="00EB62BA" w:rsidRDefault="00EB62BA" w:rsidP="00EB62BA">
      <w:pPr>
        <w:ind w:left="709"/>
        <w:rPr>
          <w:b/>
          <w:bCs/>
          <w:iCs/>
          <w:vertAlign w:val="subscript"/>
        </w:rPr>
      </w:pPr>
      <w:r w:rsidRPr="00EB62BA">
        <w:rPr>
          <w:b/>
          <w:bCs/>
          <w:iCs/>
        </w:rPr>
        <w:t xml:space="preserve">P = (A </w:t>
      </w:r>
      <w:r w:rsidRPr="00EB62BA">
        <w:rPr>
          <w:b/>
          <w:bCs/>
          <w:iCs/>
          <w:vertAlign w:val="subscript"/>
        </w:rPr>
        <w:t>vizsgált -</w:t>
      </w:r>
      <w:r w:rsidRPr="00EB62BA">
        <w:rPr>
          <w:b/>
          <w:bCs/>
          <w:iCs/>
        </w:rPr>
        <w:t xml:space="preserve"> A </w:t>
      </w:r>
      <w:proofErr w:type="gramStart"/>
      <w:r w:rsidRPr="00EB62BA">
        <w:rPr>
          <w:b/>
          <w:bCs/>
          <w:iCs/>
          <w:vertAlign w:val="subscript"/>
        </w:rPr>
        <w:t>legrosszabb</w:t>
      </w:r>
      <w:r w:rsidRPr="00EB62BA">
        <w:rPr>
          <w:b/>
          <w:bCs/>
          <w:iCs/>
        </w:rPr>
        <w:t>)/</w:t>
      </w:r>
      <w:proofErr w:type="gramEnd"/>
      <w:r w:rsidRPr="00EB62BA">
        <w:rPr>
          <w:b/>
          <w:bCs/>
          <w:iCs/>
        </w:rPr>
        <w:t xml:space="preserve">(A </w:t>
      </w:r>
      <w:r w:rsidRPr="00EB62BA">
        <w:rPr>
          <w:b/>
          <w:bCs/>
          <w:iCs/>
          <w:vertAlign w:val="subscript"/>
        </w:rPr>
        <w:t>legjobb</w:t>
      </w:r>
      <w:r w:rsidRPr="00EB62BA">
        <w:rPr>
          <w:b/>
          <w:bCs/>
          <w:iCs/>
        </w:rPr>
        <w:t xml:space="preserve"> - A </w:t>
      </w:r>
      <w:r w:rsidRPr="00EB62BA">
        <w:rPr>
          <w:b/>
          <w:bCs/>
          <w:iCs/>
          <w:vertAlign w:val="subscript"/>
        </w:rPr>
        <w:t>legrosszabb</w:t>
      </w:r>
      <w:r w:rsidRPr="00EB62BA">
        <w:rPr>
          <w:b/>
          <w:bCs/>
          <w:iCs/>
        </w:rPr>
        <w:t xml:space="preserve">)  x  P </w:t>
      </w:r>
      <w:proofErr w:type="spellStart"/>
      <w:r w:rsidRPr="00EB62BA">
        <w:rPr>
          <w:b/>
          <w:bCs/>
          <w:iCs/>
          <w:vertAlign w:val="subscript"/>
        </w:rPr>
        <w:t>max</w:t>
      </w:r>
      <w:proofErr w:type="spellEnd"/>
      <w:r w:rsidRPr="00EB62BA">
        <w:rPr>
          <w:b/>
          <w:bCs/>
          <w:iCs/>
        </w:rPr>
        <w:t xml:space="preserve"> </w:t>
      </w:r>
    </w:p>
    <w:p w:rsidR="00EB62BA" w:rsidRPr="00EB62BA" w:rsidRDefault="00EB62BA" w:rsidP="00EB62BA">
      <w:pPr>
        <w:ind w:left="709"/>
        <w:rPr>
          <w:bCs/>
          <w:iCs/>
        </w:rPr>
      </w:pPr>
      <w:r w:rsidRPr="00EB62BA">
        <w:rPr>
          <w:bCs/>
          <w:iCs/>
        </w:rPr>
        <w:t>ahol:</w:t>
      </w:r>
    </w:p>
    <w:p w:rsidR="00EB62BA" w:rsidRPr="00EB62BA" w:rsidRDefault="00EB62BA" w:rsidP="00EB62BA">
      <w:pPr>
        <w:ind w:left="709"/>
        <w:rPr>
          <w:bCs/>
          <w:i/>
          <w:iCs/>
        </w:rPr>
      </w:pPr>
      <w:r w:rsidRPr="00EB62BA">
        <w:rPr>
          <w:bCs/>
          <w:iCs/>
        </w:rPr>
        <w:t>P: a vizsgált ajánlati elem adott szempontra vonatkozó pontszáma</w:t>
      </w:r>
    </w:p>
    <w:p w:rsidR="00EB62BA" w:rsidRPr="00EB62BA" w:rsidRDefault="00EB62BA" w:rsidP="00EB62BA">
      <w:pPr>
        <w:ind w:left="709"/>
        <w:rPr>
          <w:bCs/>
          <w:i/>
          <w:iCs/>
        </w:rPr>
      </w:pPr>
      <w:r w:rsidRPr="00EB62BA">
        <w:rPr>
          <w:bCs/>
          <w:iCs/>
        </w:rPr>
        <w:t xml:space="preserve">P </w:t>
      </w:r>
      <w:proofErr w:type="spellStart"/>
      <w:r w:rsidRPr="00EB62BA">
        <w:rPr>
          <w:bCs/>
          <w:iCs/>
          <w:vertAlign w:val="subscript"/>
        </w:rPr>
        <w:t>max</w:t>
      </w:r>
      <w:proofErr w:type="spellEnd"/>
      <w:r w:rsidRPr="00EB62BA">
        <w:rPr>
          <w:bCs/>
          <w:iCs/>
        </w:rPr>
        <w:t>: a pontskála felső határa</w:t>
      </w:r>
    </w:p>
    <w:p w:rsidR="00EB62BA" w:rsidRPr="00EB62BA" w:rsidRDefault="00EB62BA" w:rsidP="00EB62BA">
      <w:pPr>
        <w:ind w:left="709"/>
        <w:rPr>
          <w:bCs/>
          <w:i/>
          <w:iCs/>
        </w:rPr>
      </w:pPr>
      <w:r w:rsidRPr="00EB62BA">
        <w:rPr>
          <w:bCs/>
          <w:iCs/>
        </w:rPr>
        <w:t xml:space="preserve">P </w:t>
      </w:r>
      <w:r w:rsidRPr="00EB62BA">
        <w:rPr>
          <w:bCs/>
          <w:iCs/>
          <w:vertAlign w:val="subscript"/>
        </w:rPr>
        <w:t>min</w:t>
      </w:r>
      <w:r w:rsidRPr="00EB62BA">
        <w:rPr>
          <w:bCs/>
          <w:iCs/>
        </w:rPr>
        <w:t>: a pontskála alsó határa</w:t>
      </w:r>
    </w:p>
    <w:p w:rsidR="00EB62BA" w:rsidRPr="00EB62BA" w:rsidRDefault="00EB62BA" w:rsidP="00EB62BA">
      <w:pPr>
        <w:ind w:left="709"/>
        <w:jc w:val="both"/>
        <w:rPr>
          <w:bCs/>
          <w:iCs/>
        </w:rPr>
      </w:pPr>
      <w:r w:rsidRPr="00EB62BA">
        <w:rPr>
          <w:bCs/>
          <w:iCs/>
        </w:rPr>
        <w:t xml:space="preserve">A </w:t>
      </w:r>
      <w:r w:rsidRPr="00EB62BA">
        <w:rPr>
          <w:bCs/>
          <w:iCs/>
          <w:vertAlign w:val="subscript"/>
        </w:rPr>
        <w:t>legjobb</w:t>
      </w:r>
      <w:r w:rsidRPr="00EB62BA">
        <w:rPr>
          <w:bCs/>
          <w:iCs/>
        </w:rPr>
        <w:t>: a legkedvezőbb ajánlat tartalmi eleme (legalacsonyabb érték) – amennyiben bármely ajánlat a legmagasabb pontszámhoz tartozó értéknél kedvezőbb értéket tartalmaz, úgy a legmagasabb pontszámhoz tartozó érték</w:t>
      </w:r>
    </w:p>
    <w:p w:rsidR="00EB62BA" w:rsidRPr="00EB62BA" w:rsidRDefault="00EB62BA" w:rsidP="00EB62BA">
      <w:pPr>
        <w:ind w:left="709"/>
        <w:rPr>
          <w:bCs/>
          <w:i/>
          <w:iCs/>
        </w:rPr>
      </w:pPr>
      <w:r w:rsidRPr="00EB62BA">
        <w:rPr>
          <w:bCs/>
          <w:iCs/>
        </w:rPr>
        <w:t xml:space="preserve">A </w:t>
      </w:r>
      <w:r w:rsidRPr="00EB62BA">
        <w:rPr>
          <w:bCs/>
          <w:iCs/>
          <w:vertAlign w:val="subscript"/>
        </w:rPr>
        <w:t>legrosszabb:</w:t>
      </w:r>
      <w:r w:rsidRPr="00EB62BA">
        <w:rPr>
          <w:bCs/>
          <w:iCs/>
        </w:rPr>
        <w:t xml:space="preserve"> az érvénytelenségi </w:t>
      </w:r>
      <w:proofErr w:type="gramStart"/>
      <w:r w:rsidRPr="00EB62BA">
        <w:rPr>
          <w:bCs/>
          <w:iCs/>
        </w:rPr>
        <w:t>határérték,  azaz</w:t>
      </w:r>
      <w:proofErr w:type="gramEnd"/>
      <w:r w:rsidRPr="00EB62BA">
        <w:rPr>
          <w:bCs/>
          <w:iCs/>
        </w:rPr>
        <w:t xml:space="preserve">: </w:t>
      </w:r>
      <w:proofErr w:type="spellStart"/>
      <w:r w:rsidRPr="00EB62BA">
        <w:rPr>
          <w:bCs/>
          <w:iCs/>
        </w:rPr>
        <w:t>u</w:t>
      </w:r>
      <w:r w:rsidRPr="00EB62BA">
        <w:rPr>
          <w:bCs/>
          <w:iCs/>
          <w:vertAlign w:val="subscript"/>
        </w:rPr>
        <w:t>g</w:t>
      </w:r>
      <w:proofErr w:type="spellEnd"/>
      <w:r w:rsidRPr="00EB62BA">
        <w:rPr>
          <w:bCs/>
          <w:iCs/>
        </w:rPr>
        <w:t xml:space="preserve"> =1,15 W/m</w:t>
      </w:r>
      <w:r w:rsidRPr="00EB62BA">
        <w:rPr>
          <w:bCs/>
          <w:iCs/>
          <w:vertAlign w:val="superscript"/>
        </w:rPr>
        <w:t>2</w:t>
      </w:r>
      <w:r w:rsidRPr="00EB62BA">
        <w:rPr>
          <w:bCs/>
          <w:iCs/>
        </w:rPr>
        <w:t>K és λ=0,039W/</w:t>
      </w:r>
      <w:proofErr w:type="spellStart"/>
      <w:r w:rsidRPr="00EB62BA">
        <w:rPr>
          <w:bCs/>
          <w:iCs/>
        </w:rPr>
        <w:t>mK</w:t>
      </w:r>
      <w:proofErr w:type="spellEnd"/>
    </w:p>
    <w:p w:rsidR="00EB62BA" w:rsidRPr="00EB62BA" w:rsidRDefault="00EB62BA" w:rsidP="00EB62BA">
      <w:pPr>
        <w:ind w:left="709"/>
        <w:rPr>
          <w:bCs/>
          <w:iCs/>
        </w:rPr>
      </w:pPr>
      <w:r w:rsidRPr="00EB62BA">
        <w:rPr>
          <w:bCs/>
          <w:iCs/>
        </w:rPr>
        <w:t xml:space="preserve">A </w:t>
      </w:r>
      <w:r w:rsidRPr="00EB62BA">
        <w:rPr>
          <w:bCs/>
          <w:iCs/>
          <w:vertAlign w:val="subscript"/>
        </w:rPr>
        <w:t>vizsgált</w:t>
      </w:r>
      <w:r w:rsidRPr="00EB62BA">
        <w:rPr>
          <w:bCs/>
          <w:iCs/>
        </w:rPr>
        <w:t>: a vizsgált ajánlat tartalmi eleme.</w:t>
      </w:r>
    </w:p>
    <w:p w:rsidR="00EB62BA" w:rsidRPr="00EB62BA" w:rsidRDefault="00EB62BA" w:rsidP="00EB62BA">
      <w:pPr>
        <w:ind w:left="709"/>
        <w:rPr>
          <w:bCs/>
          <w:i/>
          <w:iCs/>
        </w:rPr>
      </w:pPr>
    </w:p>
    <w:p w:rsidR="00EB62BA" w:rsidRPr="00EB62BA" w:rsidRDefault="00EB62BA" w:rsidP="00EB62BA">
      <w:pPr>
        <w:ind w:left="709"/>
        <w:jc w:val="both"/>
        <w:rPr>
          <w:bCs/>
          <w:iCs/>
        </w:rPr>
      </w:pPr>
      <w:r>
        <w:rPr>
          <w:bCs/>
          <w:iCs/>
        </w:rPr>
        <w:t>Amennyiben minden ajánlat az érvényességi határértéket tartalmazza, úgy minden ajánlat 0 pontot kap a képlet alkalmazása nélkül.</w:t>
      </w:r>
    </w:p>
    <w:p w:rsidR="00EB62BA" w:rsidRDefault="00EB62BA" w:rsidP="00EB62BA">
      <w:pPr>
        <w:ind w:left="709"/>
        <w:rPr>
          <w:bCs/>
          <w:iCs/>
        </w:rPr>
      </w:pPr>
    </w:p>
    <w:p w:rsidR="00EB62BA" w:rsidRPr="00EB62BA" w:rsidRDefault="00EB62BA" w:rsidP="00EB62BA">
      <w:pPr>
        <w:ind w:left="709"/>
        <w:jc w:val="both"/>
        <w:rPr>
          <w:bCs/>
          <w:iCs/>
        </w:rPr>
      </w:pPr>
      <w:r w:rsidRPr="00EB62BA">
        <w:rPr>
          <w:bCs/>
          <w:iCs/>
        </w:rPr>
        <w:lastRenderedPageBreak/>
        <w:t>Az értékelés két tizedes jegyre kerekítéssel történik a kerekítés általános szabályainak alkalmazása mellett, kivéve, ha így különböző ajánlati értékekere azonos pontszám születne. Ebben az esetben annyi tizedes jegyig történik a pontszám meghatározás (minden ajánlat esetében), ameddig a különböző értékű ajánlatok különböző pontértéket kapnak.</w:t>
      </w:r>
    </w:p>
    <w:p w:rsidR="005037BF" w:rsidRDefault="005037BF" w:rsidP="005037BF">
      <w:pPr>
        <w:ind w:left="709"/>
        <w:jc w:val="both"/>
        <w:rPr>
          <w:bCs/>
          <w:iCs/>
        </w:rPr>
      </w:pPr>
    </w:p>
    <w:p w:rsidR="00EB62BA" w:rsidRPr="00DC4F00" w:rsidRDefault="00EB62BA" w:rsidP="00EB62BA">
      <w:pPr>
        <w:pStyle w:val="Listaszerbekezds"/>
        <w:numPr>
          <w:ilvl w:val="0"/>
          <w:numId w:val="40"/>
        </w:numPr>
        <w:jc w:val="both"/>
        <w:rPr>
          <w:b/>
        </w:rPr>
      </w:pPr>
      <w:r>
        <w:rPr>
          <w:b/>
        </w:rPr>
        <w:t>rész</w:t>
      </w:r>
    </w:p>
    <w:p w:rsidR="00EB62BA" w:rsidRPr="00376DBD" w:rsidRDefault="00EB62BA" w:rsidP="00EB62BA">
      <w:pPr>
        <w:numPr>
          <w:ilvl w:val="0"/>
          <w:numId w:val="42"/>
        </w:numPr>
        <w:jc w:val="both"/>
      </w:pPr>
      <w:r w:rsidRPr="00376DBD">
        <w:rPr>
          <w:b/>
        </w:rPr>
        <w:t xml:space="preserve">Az ajánlatok </w:t>
      </w:r>
      <w:r>
        <w:rPr>
          <w:b/>
        </w:rPr>
        <w:t>értékelése</w:t>
      </w:r>
      <w:r w:rsidRPr="00376DBD">
        <w:rPr>
          <w:b/>
        </w:rPr>
        <w:t>:</w:t>
      </w:r>
      <w:r w:rsidRPr="00376DBD">
        <w:t xml:space="preserve"> </w:t>
      </w:r>
    </w:p>
    <w:p w:rsidR="00EB62BA" w:rsidRPr="00376DBD" w:rsidRDefault="00EB62BA" w:rsidP="00EB62BA">
      <w:pPr>
        <w:ind w:left="720" w:hanging="720"/>
        <w:jc w:val="both"/>
      </w:pPr>
    </w:p>
    <w:p w:rsidR="00EB62BA" w:rsidRDefault="00EB62BA" w:rsidP="00EB62BA">
      <w:pPr>
        <w:tabs>
          <w:tab w:val="num" w:pos="900"/>
        </w:tabs>
        <w:autoSpaceDE w:val="0"/>
        <w:autoSpaceDN w:val="0"/>
        <w:adjustRightInd w:val="0"/>
        <w:spacing w:after="120"/>
        <w:ind w:left="360"/>
        <w:jc w:val="both"/>
        <w:rPr>
          <w:iCs/>
        </w:rPr>
      </w:pPr>
      <w:r w:rsidRPr="00376DBD">
        <w:t xml:space="preserve">Az ajánlatkérő a legjobb ár-érték arányt tartalmazó, érvényes ajánlatot tett ajánlattevővel köt szerződést. </w:t>
      </w:r>
    </w:p>
    <w:p w:rsidR="00EB62BA" w:rsidRPr="0087408E" w:rsidRDefault="00EB62BA" w:rsidP="00EB62BA">
      <w:pPr>
        <w:spacing w:after="134"/>
        <w:ind w:left="426"/>
        <w:jc w:val="both"/>
        <w:rPr>
          <w:iCs/>
        </w:rPr>
      </w:pPr>
      <w:r w:rsidRPr="0087408E">
        <w:rPr>
          <w:iCs/>
        </w:rPr>
        <w:t>alkalmazott szempontok és súlyszámaik</w:t>
      </w:r>
    </w:p>
    <w:tbl>
      <w:tblPr>
        <w:tblW w:w="0" w:type="auto"/>
        <w:tblCellSpacing w:w="37" w:type="dxa"/>
        <w:tblInd w:w="614" w:type="dxa"/>
        <w:tblCellMar>
          <w:left w:w="0" w:type="dxa"/>
          <w:right w:w="0" w:type="dxa"/>
        </w:tblCellMar>
        <w:tblLook w:val="04A0" w:firstRow="1" w:lastRow="0" w:firstColumn="1" w:lastColumn="0" w:noHBand="0" w:noVBand="1"/>
      </w:tblPr>
      <w:tblGrid>
        <w:gridCol w:w="696"/>
        <w:gridCol w:w="6480"/>
        <w:gridCol w:w="756"/>
      </w:tblGrid>
      <w:tr w:rsidR="00EB62BA" w:rsidRPr="00EB62BA" w:rsidTr="00B7770F">
        <w:trPr>
          <w:tblCellSpacing w:w="37" w:type="dxa"/>
        </w:trPr>
        <w:tc>
          <w:tcPr>
            <w:tcW w:w="585" w:type="dxa"/>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iCs/>
              </w:rPr>
            </w:pPr>
            <w:r w:rsidRPr="00EB62BA">
              <w:rPr>
                <w:rFonts w:ascii="Garamond" w:hAnsi="Garamond"/>
                <w:iCs/>
              </w:rPr>
              <w:t>1.</w:t>
            </w:r>
          </w:p>
        </w:tc>
        <w:tc>
          <w:tcPr>
            <w:tcW w:w="6406" w:type="dxa"/>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b/>
                <w:iCs/>
              </w:rPr>
            </w:pPr>
            <w:r w:rsidRPr="00EB62BA">
              <w:rPr>
                <w:rFonts w:ascii="Garamond" w:hAnsi="Garamond"/>
                <w:b/>
                <w:iCs/>
              </w:rPr>
              <w:t>Ajánlati ár</w:t>
            </w:r>
          </w:p>
        </w:tc>
        <w:tc>
          <w:tcPr>
            <w:tcW w:w="0" w:type="auto"/>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b/>
                <w:iCs/>
              </w:rPr>
            </w:pPr>
            <w:r w:rsidRPr="00EB62BA">
              <w:rPr>
                <w:rFonts w:ascii="Garamond" w:hAnsi="Garamond"/>
                <w:b/>
                <w:iCs/>
              </w:rPr>
              <w:t>70</w:t>
            </w:r>
          </w:p>
        </w:tc>
      </w:tr>
      <w:tr w:rsidR="00EB62BA" w:rsidRPr="00EB62BA" w:rsidTr="00B7770F">
        <w:trPr>
          <w:tblCellSpacing w:w="37" w:type="dxa"/>
        </w:trPr>
        <w:tc>
          <w:tcPr>
            <w:tcW w:w="585" w:type="dxa"/>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iCs/>
              </w:rPr>
            </w:pPr>
            <w:r w:rsidRPr="00EB62BA">
              <w:rPr>
                <w:rFonts w:ascii="Garamond" w:hAnsi="Garamond"/>
                <w:iCs/>
              </w:rPr>
              <w:t>2.</w:t>
            </w:r>
          </w:p>
        </w:tc>
        <w:tc>
          <w:tcPr>
            <w:tcW w:w="6406" w:type="dxa"/>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b/>
                <w:iCs/>
              </w:rPr>
            </w:pPr>
            <w:r w:rsidRPr="00EB62BA">
              <w:rPr>
                <w:rFonts w:ascii="Garamond" w:hAnsi="Garamond"/>
                <w:b/>
                <w:iCs/>
              </w:rPr>
              <w:t xml:space="preserve">Jótállási idő többlet hónapban </w:t>
            </w:r>
            <w:r w:rsidRPr="00EB62BA">
              <w:rPr>
                <w:rFonts w:ascii="Garamond" w:hAnsi="Garamond"/>
                <w:iCs/>
              </w:rPr>
              <w:t>(ajánlatkérő a 36 hónap többlet jótállást elérő és meghaladó megajánlásokat egyaránt a maximális pontszámmal értékeli)</w:t>
            </w:r>
          </w:p>
        </w:tc>
        <w:tc>
          <w:tcPr>
            <w:tcW w:w="0" w:type="auto"/>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b/>
                <w:iCs/>
              </w:rPr>
            </w:pPr>
            <w:r w:rsidRPr="00EB62BA">
              <w:rPr>
                <w:rFonts w:ascii="Garamond" w:hAnsi="Garamond"/>
                <w:b/>
                <w:iCs/>
              </w:rPr>
              <w:t>10</w:t>
            </w:r>
          </w:p>
        </w:tc>
      </w:tr>
      <w:tr w:rsidR="00EB62BA" w:rsidRPr="00F30E1D" w:rsidTr="00B7770F">
        <w:trPr>
          <w:tblCellSpacing w:w="37" w:type="dxa"/>
        </w:trPr>
        <w:tc>
          <w:tcPr>
            <w:tcW w:w="585" w:type="dxa"/>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iCs/>
              </w:rPr>
            </w:pPr>
            <w:r w:rsidRPr="00EB62BA">
              <w:rPr>
                <w:rFonts w:ascii="Garamond" w:hAnsi="Garamond"/>
                <w:iCs/>
              </w:rPr>
              <w:t>3.</w:t>
            </w:r>
          </w:p>
        </w:tc>
        <w:tc>
          <w:tcPr>
            <w:tcW w:w="6406" w:type="dxa"/>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b/>
                <w:iCs/>
              </w:rPr>
            </w:pPr>
            <w:r w:rsidRPr="00EB62BA">
              <w:rPr>
                <w:rFonts w:ascii="Garamond" w:hAnsi="Garamond"/>
                <w:b/>
                <w:iCs/>
              </w:rPr>
              <w:t xml:space="preserve">Vezető szakember munkahelyi és/vagy közintézmények ellátására szolgáló főző és/vagy melegítő konyha felújításában és/vagy építésében szerzett tapasztalata </w:t>
            </w:r>
            <w:r w:rsidRPr="00EB62BA">
              <w:rPr>
                <w:rFonts w:ascii="Garamond" w:hAnsi="Garamond"/>
                <w:iCs/>
              </w:rPr>
              <w:t>(projektek száma (db), ajánlatkérő az 5 db projektet elérő és meghaladó megajánlásokat egyaránt a maximális pontszámmal értékeli)</w:t>
            </w:r>
          </w:p>
        </w:tc>
        <w:tc>
          <w:tcPr>
            <w:tcW w:w="0" w:type="auto"/>
            <w:vAlign w:val="center"/>
          </w:tcPr>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b/>
                <w:iCs/>
              </w:rPr>
            </w:pPr>
            <w:r w:rsidRPr="00EB62BA">
              <w:rPr>
                <w:rFonts w:ascii="Garamond" w:hAnsi="Garamond"/>
                <w:b/>
                <w:iCs/>
              </w:rPr>
              <w:t>20</w:t>
            </w:r>
          </w:p>
          <w:p w:rsidR="00EB62BA" w:rsidRPr="00EB62BA" w:rsidRDefault="00EB62BA" w:rsidP="00B7770F">
            <w:pPr>
              <w:widowControl w:val="0"/>
              <w:tabs>
                <w:tab w:val="left" w:pos="426"/>
              </w:tabs>
              <w:autoSpaceDE w:val="0"/>
              <w:autoSpaceDN w:val="0"/>
              <w:adjustRightInd w:val="0"/>
              <w:spacing w:before="60" w:after="60"/>
              <w:ind w:left="420"/>
              <w:jc w:val="both"/>
              <w:rPr>
                <w:rFonts w:ascii="Garamond" w:hAnsi="Garamond"/>
                <w:iCs/>
              </w:rPr>
            </w:pPr>
          </w:p>
        </w:tc>
      </w:tr>
    </w:tbl>
    <w:p w:rsidR="00EB62BA" w:rsidRPr="00376DBD" w:rsidRDefault="00EB62BA" w:rsidP="00EB62BA">
      <w:pPr>
        <w:numPr>
          <w:ilvl w:val="0"/>
          <w:numId w:val="42"/>
        </w:numPr>
        <w:spacing w:after="134"/>
        <w:jc w:val="both"/>
        <w:rPr>
          <w:b/>
          <w:bCs/>
        </w:rPr>
      </w:pPr>
      <w:r w:rsidRPr="00376DBD">
        <w:rPr>
          <w:b/>
          <w:bCs/>
        </w:rPr>
        <w:t xml:space="preserve">A legjobb ár-érték arányt tartalmazó ajánlat kiválasztásának bírálati szempontja esetén az ajánlatok részszempontok szerinti tartalmi elemeinek értékelése során adható pontszám alsó és felső határa: </w:t>
      </w:r>
    </w:p>
    <w:p w:rsidR="00EB62BA" w:rsidRPr="00376DBD" w:rsidRDefault="00EB62BA" w:rsidP="00EB62BA">
      <w:pPr>
        <w:spacing w:before="134" w:after="134"/>
        <w:ind w:firstLine="709"/>
      </w:pPr>
      <w:r>
        <w:t>0</w:t>
      </w:r>
      <w:r w:rsidRPr="00376DBD">
        <w:t>-10 pont.</w:t>
      </w:r>
    </w:p>
    <w:p w:rsidR="00EB62BA" w:rsidRPr="00376DBD" w:rsidRDefault="00EB62BA" w:rsidP="00EB62BA">
      <w:pPr>
        <w:numPr>
          <w:ilvl w:val="0"/>
          <w:numId w:val="42"/>
        </w:numPr>
        <w:spacing w:after="134"/>
        <w:jc w:val="both"/>
        <w:rPr>
          <w:b/>
          <w:bCs/>
        </w:rPr>
      </w:pPr>
      <w:r w:rsidRPr="00376DBD">
        <w:rPr>
          <w:b/>
          <w:bCs/>
        </w:rPr>
        <w:t xml:space="preserve"> A legjobb ár-érték arányt tartalmazó ajánlat kiválasztásának bírálati szempontja esetén a módszer (módszerek) ismertetése, amellyel az ajánlatkérő megadja a III/8/a) pont szerinti ponthatárok közötti pontszámot:</w:t>
      </w:r>
    </w:p>
    <w:p w:rsidR="00EB62BA" w:rsidRPr="00376DBD" w:rsidRDefault="00EB62BA" w:rsidP="00EB62BA">
      <w:pPr>
        <w:ind w:left="539"/>
        <w:jc w:val="both"/>
      </w:pPr>
    </w:p>
    <w:p w:rsidR="00EB62BA" w:rsidRPr="00DC4F00" w:rsidRDefault="00EB62BA" w:rsidP="00EB62BA">
      <w:pPr>
        <w:pStyle w:val="Listaszerbekezds"/>
        <w:numPr>
          <w:ilvl w:val="0"/>
          <w:numId w:val="43"/>
        </w:numPr>
        <w:spacing w:after="0" w:line="240" w:lineRule="auto"/>
        <w:jc w:val="both"/>
        <w:rPr>
          <w:rFonts w:ascii="Times New Roman" w:hAnsi="Times New Roman"/>
          <w:sz w:val="24"/>
          <w:szCs w:val="24"/>
        </w:rPr>
      </w:pPr>
      <w:r w:rsidRPr="00DC4F00">
        <w:rPr>
          <w:rFonts w:ascii="Times New Roman" w:hAnsi="Times New Roman"/>
          <w:sz w:val="24"/>
          <w:szCs w:val="24"/>
        </w:rPr>
        <w:t>sze</w:t>
      </w:r>
      <w:r>
        <w:rPr>
          <w:rFonts w:ascii="Times New Roman" w:hAnsi="Times New Roman"/>
          <w:sz w:val="24"/>
          <w:szCs w:val="24"/>
        </w:rPr>
        <w:t>m</w:t>
      </w:r>
      <w:r w:rsidRPr="00DC4F00">
        <w:rPr>
          <w:rFonts w:ascii="Times New Roman" w:hAnsi="Times New Roman"/>
          <w:sz w:val="24"/>
          <w:szCs w:val="24"/>
        </w:rPr>
        <w:t>pont</w:t>
      </w:r>
    </w:p>
    <w:p w:rsidR="00EB62BA" w:rsidRDefault="00EB62BA" w:rsidP="00EB62BA">
      <w:pPr>
        <w:ind w:left="709"/>
        <w:jc w:val="both"/>
      </w:pPr>
      <w:r>
        <w:t>Ajánlatkérő a fordított arányosítás módszerét alkalmazza az alábbiak szerint:</w:t>
      </w:r>
    </w:p>
    <w:p w:rsidR="00EB62BA" w:rsidRPr="00EB62BA" w:rsidRDefault="00EB62BA" w:rsidP="00EB62BA">
      <w:pPr>
        <w:ind w:left="709"/>
        <w:rPr>
          <w:b/>
          <w:bCs/>
          <w:iCs/>
        </w:rPr>
      </w:pPr>
      <w:r w:rsidRPr="00EB62BA">
        <w:rPr>
          <w:b/>
          <w:bCs/>
          <w:iCs/>
        </w:rPr>
        <w:t>P=(</w:t>
      </w:r>
      <w:proofErr w:type="spellStart"/>
      <w:r w:rsidRPr="00EB62BA">
        <w:rPr>
          <w:b/>
          <w:bCs/>
          <w:iCs/>
        </w:rPr>
        <w:t>A</w:t>
      </w:r>
      <w:r w:rsidRPr="00EB62BA">
        <w:rPr>
          <w:b/>
          <w:bCs/>
          <w:iCs/>
          <w:vertAlign w:val="subscript"/>
        </w:rPr>
        <w:t>legjobb</w:t>
      </w:r>
      <w:proofErr w:type="spellEnd"/>
      <w:r w:rsidRPr="00EB62BA">
        <w:rPr>
          <w:b/>
          <w:bCs/>
          <w:iCs/>
        </w:rPr>
        <w:t>/</w:t>
      </w:r>
      <w:proofErr w:type="spellStart"/>
      <w:proofErr w:type="gramStart"/>
      <w:r w:rsidRPr="00EB62BA">
        <w:rPr>
          <w:b/>
          <w:bCs/>
          <w:iCs/>
        </w:rPr>
        <w:t>A</w:t>
      </w:r>
      <w:r w:rsidRPr="00EB62BA">
        <w:rPr>
          <w:b/>
          <w:bCs/>
          <w:iCs/>
          <w:vertAlign w:val="subscript"/>
        </w:rPr>
        <w:t>vizsgált</w:t>
      </w:r>
      <w:proofErr w:type="spellEnd"/>
      <w:r w:rsidRPr="00EB62BA">
        <w:rPr>
          <w:b/>
          <w:bCs/>
          <w:iCs/>
        </w:rPr>
        <w:t>)*</w:t>
      </w:r>
      <w:proofErr w:type="spellStart"/>
      <w:proofErr w:type="gramEnd"/>
      <w:r w:rsidRPr="00EB62BA">
        <w:rPr>
          <w:b/>
          <w:bCs/>
          <w:iCs/>
        </w:rPr>
        <w:t>P</w:t>
      </w:r>
      <w:r w:rsidRPr="00EB62BA">
        <w:rPr>
          <w:b/>
          <w:bCs/>
          <w:iCs/>
          <w:vertAlign w:val="subscript"/>
        </w:rPr>
        <w:t>max</w:t>
      </w:r>
      <w:proofErr w:type="spellEnd"/>
      <w:r w:rsidRPr="00EB62BA">
        <w:rPr>
          <w:b/>
          <w:bCs/>
          <w:iCs/>
        </w:rPr>
        <w:t xml:space="preserve"> </w:t>
      </w:r>
    </w:p>
    <w:p w:rsidR="00EB62BA" w:rsidRPr="007E1367" w:rsidRDefault="00EB62BA" w:rsidP="00EB62BA">
      <w:pPr>
        <w:ind w:left="709"/>
        <w:rPr>
          <w:bCs/>
          <w:iCs/>
        </w:rPr>
      </w:pPr>
      <w:r w:rsidRPr="007E1367">
        <w:rPr>
          <w:bCs/>
          <w:iCs/>
        </w:rPr>
        <w:t>ahol:</w:t>
      </w:r>
    </w:p>
    <w:p w:rsidR="00EB62BA" w:rsidRPr="007E1367" w:rsidRDefault="00EB62BA" w:rsidP="00EB62BA">
      <w:pPr>
        <w:ind w:left="709"/>
        <w:rPr>
          <w:bCs/>
          <w:iCs/>
        </w:rPr>
      </w:pPr>
      <w:r w:rsidRPr="007E1367">
        <w:rPr>
          <w:bCs/>
          <w:iCs/>
        </w:rPr>
        <w:t>P: a vizsgált ajánlati elem adott szempontra vonatkozó pontszáma</w:t>
      </w:r>
    </w:p>
    <w:p w:rsidR="00EB62BA" w:rsidRPr="007E1367" w:rsidRDefault="00EB62BA" w:rsidP="00EB62BA">
      <w:pPr>
        <w:ind w:left="709"/>
        <w:rPr>
          <w:bCs/>
          <w:iCs/>
        </w:rPr>
      </w:pPr>
      <w:proofErr w:type="spellStart"/>
      <w:r w:rsidRPr="007E1367">
        <w:rPr>
          <w:bCs/>
          <w:iCs/>
        </w:rPr>
        <w:t>P</w:t>
      </w:r>
      <w:r w:rsidRPr="007E1367">
        <w:rPr>
          <w:bCs/>
          <w:iCs/>
          <w:vertAlign w:val="subscript"/>
        </w:rPr>
        <w:t>max</w:t>
      </w:r>
      <w:proofErr w:type="spellEnd"/>
      <w:r w:rsidRPr="007E1367">
        <w:rPr>
          <w:bCs/>
          <w:iCs/>
        </w:rPr>
        <w:t>: a pontskála felső határa</w:t>
      </w:r>
    </w:p>
    <w:p w:rsidR="00EB62BA" w:rsidRPr="007E1367" w:rsidRDefault="00EB62BA" w:rsidP="00EB62BA">
      <w:pPr>
        <w:ind w:left="709"/>
        <w:rPr>
          <w:bCs/>
          <w:iCs/>
        </w:rPr>
      </w:pPr>
      <w:proofErr w:type="spellStart"/>
      <w:r w:rsidRPr="007E1367">
        <w:rPr>
          <w:bCs/>
          <w:iCs/>
        </w:rPr>
        <w:t>A</w:t>
      </w:r>
      <w:r w:rsidRPr="007E1367">
        <w:rPr>
          <w:bCs/>
          <w:iCs/>
          <w:vertAlign w:val="subscript"/>
        </w:rPr>
        <w:t>legjobb</w:t>
      </w:r>
      <w:proofErr w:type="spellEnd"/>
      <w:r w:rsidRPr="007E1367">
        <w:rPr>
          <w:bCs/>
          <w:iCs/>
        </w:rPr>
        <w:t>: a legelőnyösebb ajánlat tartalmi eleme</w:t>
      </w:r>
    </w:p>
    <w:p w:rsidR="00EB62BA" w:rsidRDefault="00EB62BA" w:rsidP="00EB62BA">
      <w:pPr>
        <w:ind w:left="709"/>
        <w:rPr>
          <w:bCs/>
          <w:iCs/>
        </w:rPr>
      </w:pPr>
      <w:proofErr w:type="spellStart"/>
      <w:r w:rsidRPr="007E1367">
        <w:rPr>
          <w:bCs/>
          <w:iCs/>
        </w:rPr>
        <w:t>A</w:t>
      </w:r>
      <w:r w:rsidRPr="007E1367">
        <w:rPr>
          <w:bCs/>
          <w:iCs/>
          <w:vertAlign w:val="subscript"/>
        </w:rPr>
        <w:t>vizsgált</w:t>
      </w:r>
      <w:proofErr w:type="spellEnd"/>
      <w:r w:rsidRPr="007E1367">
        <w:rPr>
          <w:bCs/>
          <w:iCs/>
        </w:rPr>
        <w:t>: a vizsgált ajánlat tartalmi eleme</w:t>
      </w:r>
    </w:p>
    <w:p w:rsidR="00EB62BA" w:rsidRDefault="00EB62BA" w:rsidP="00EB62BA">
      <w:pPr>
        <w:ind w:left="709"/>
        <w:rPr>
          <w:bCs/>
          <w:iCs/>
        </w:rPr>
      </w:pPr>
    </w:p>
    <w:p w:rsidR="00EB62BA" w:rsidRDefault="00EB62BA" w:rsidP="00EB62BA">
      <w:pPr>
        <w:ind w:left="709"/>
        <w:rPr>
          <w:bCs/>
          <w:iCs/>
        </w:rPr>
      </w:pPr>
    </w:p>
    <w:p w:rsidR="00EB62BA" w:rsidRPr="00DC4F00" w:rsidRDefault="00EB62BA" w:rsidP="00EB62BA">
      <w:pPr>
        <w:pStyle w:val="Listaszerbekezds"/>
        <w:numPr>
          <w:ilvl w:val="0"/>
          <w:numId w:val="43"/>
        </w:numPr>
        <w:spacing w:after="0" w:line="240" w:lineRule="auto"/>
        <w:ind w:left="1066" w:hanging="357"/>
        <w:jc w:val="both"/>
        <w:rPr>
          <w:rFonts w:ascii="Times New Roman" w:hAnsi="Times New Roman"/>
          <w:bCs/>
          <w:iCs/>
          <w:sz w:val="24"/>
          <w:szCs w:val="24"/>
        </w:rPr>
      </w:pPr>
      <w:r w:rsidRPr="00DC4F00">
        <w:rPr>
          <w:rFonts w:ascii="Times New Roman" w:hAnsi="Times New Roman"/>
          <w:bCs/>
          <w:iCs/>
          <w:sz w:val="24"/>
          <w:szCs w:val="24"/>
        </w:rPr>
        <w:t>szempont</w:t>
      </w:r>
    </w:p>
    <w:p w:rsidR="00EB62BA" w:rsidRDefault="00EB62BA" w:rsidP="00EB62BA">
      <w:pPr>
        <w:ind w:left="709"/>
        <w:jc w:val="both"/>
        <w:rPr>
          <w:bCs/>
          <w:iCs/>
        </w:rPr>
      </w:pPr>
      <w:bookmarkStart w:id="117" w:name="_Hlk509757852"/>
      <w:r>
        <w:rPr>
          <w:bCs/>
          <w:iCs/>
        </w:rPr>
        <w:t>Ajánlatkérő az egyenes arányosságot alkalmazza az alábbiak szerint:</w:t>
      </w:r>
    </w:p>
    <w:p w:rsidR="00EB62BA" w:rsidRPr="00EB62BA" w:rsidRDefault="00EB62BA" w:rsidP="00EB62BA">
      <w:pPr>
        <w:ind w:left="709"/>
        <w:rPr>
          <w:b/>
          <w:bCs/>
          <w:iCs/>
        </w:rPr>
      </w:pPr>
      <w:r w:rsidRPr="00EB62BA">
        <w:rPr>
          <w:b/>
          <w:bCs/>
          <w:iCs/>
        </w:rPr>
        <w:t>P=(</w:t>
      </w:r>
      <w:proofErr w:type="spellStart"/>
      <w:r w:rsidRPr="00EB62BA">
        <w:rPr>
          <w:b/>
          <w:bCs/>
          <w:iCs/>
        </w:rPr>
        <w:t>A</w:t>
      </w:r>
      <w:r w:rsidRPr="00EB62BA">
        <w:rPr>
          <w:b/>
          <w:bCs/>
          <w:iCs/>
          <w:vertAlign w:val="subscript"/>
        </w:rPr>
        <w:t>vizsgált</w:t>
      </w:r>
      <w:proofErr w:type="spellEnd"/>
      <w:r w:rsidRPr="00EB62BA">
        <w:rPr>
          <w:b/>
          <w:bCs/>
          <w:iCs/>
        </w:rPr>
        <w:t>/</w:t>
      </w:r>
      <w:proofErr w:type="spellStart"/>
      <w:proofErr w:type="gramStart"/>
      <w:r w:rsidRPr="00EB62BA">
        <w:rPr>
          <w:b/>
          <w:bCs/>
          <w:iCs/>
        </w:rPr>
        <w:t>A</w:t>
      </w:r>
      <w:r w:rsidRPr="00EB62BA">
        <w:rPr>
          <w:b/>
          <w:bCs/>
          <w:iCs/>
          <w:vertAlign w:val="subscript"/>
        </w:rPr>
        <w:t>legjobb</w:t>
      </w:r>
      <w:proofErr w:type="spellEnd"/>
      <w:r w:rsidRPr="00EB62BA">
        <w:rPr>
          <w:b/>
          <w:bCs/>
          <w:iCs/>
        </w:rPr>
        <w:t>)*</w:t>
      </w:r>
      <w:proofErr w:type="spellStart"/>
      <w:proofErr w:type="gramEnd"/>
      <w:r w:rsidRPr="00EB62BA">
        <w:rPr>
          <w:b/>
          <w:bCs/>
          <w:iCs/>
        </w:rPr>
        <w:t>P</w:t>
      </w:r>
      <w:r w:rsidRPr="00EB62BA">
        <w:rPr>
          <w:b/>
          <w:bCs/>
          <w:iCs/>
          <w:vertAlign w:val="subscript"/>
        </w:rPr>
        <w:t>max</w:t>
      </w:r>
      <w:proofErr w:type="spellEnd"/>
    </w:p>
    <w:p w:rsidR="00EB62BA" w:rsidRPr="007E1367" w:rsidRDefault="00EB62BA" w:rsidP="00EB62BA">
      <w:pPr>
        <w:ind w:left="709"/>
        <w:rPr>
          <w:bCs/>
          <w:iCs/>
        </w:rPr>
      </w:pPr>
      <w:r w:rsidRPr="007E1367">
        <w:rPr>
          <w:bCs/>
          <w:iCs/>
        </w:rPr>
        <w:t>ahol:</w:t>
      </w:r>
    </w:p>
    <w:p w:rsidR="00EB62BA" w:rsidRPr="007E1367" w:rsidRDefault="00EB62BA" w:rsidP="00EB62BA">
      <w:pPr>
        <w:ind w:left="709"/>
        <w:rPr>
          <w:bCs/>
          <w:iCs/>
        </w:rPr>
      </w:pPr>
      <w:r w:rsidRPr="007E1367">
        <w:rPr>
          <w:bCs/>
          <w:iCs/>
        </w:rPr>
        <w:t>P: a vizsgált ajánlati elem adott szempontra vonatkozó pontszáma</w:t>
      </w:r>
    </w:p>
    <w:p w:rsidR="00EB62BA" w:rsidRPr="007E1367" w:rsidRDefault="00EB62BA" w:rsidP="00EB62BA">
      <w:pPr>
        <w:ind w:left="709"/>
        <w:rPr>
          <w:bCs/>
          <w:iCs/>
        </w:rPr>
      </w:pPr>
      <w:proofErr w:type="spellStart"/>
      <w:r w:rsidRPr="007E1367">
        <w:rPr>
          <w:bCs/>
          <w:iCs/>
        </w:rPr>
        <w:lastRenderedPageBreak/>
        <w:t>P</w:t>
      </w:r>
      <w:r w:rsidRPr="007E1367">
        <w:rPr>
          <w:bCs/>
          <w:iCs/>
          <w:vertAlign w:val="subscript"/>
        </w:rPr>
        <w:t>max</w:t>
      </w:r>
      <w:proofErr w:type="spellEnd"/>
      <w:r w:rsidRPr="007E1367">
        <w:rPr>
          <w:bCs/>
          <w:iCs/>
        </w:rPr>
        <w:t>: a pontskála felső határa</w:t>
      </w:r>
    </w:p>
    <w:p w:rsidR="00EB62BA" w:rsidRPr="007E1367" w:rsidRDefault="00EB62BA" w:rsidP="00EB62BA">
      <w:pPr>
        <w:ind w:left="709"/>
        <w:rPr>
          <w:bCs/>
          <w:iCs/>
        </w:rPr>
      </w:pPr>
      <w:proofErr w:type="spellStart"/>
      <w:r w:rsidRPr="007E1367">
        <w:rPr>
          <w:bCs/>
          <w:iCs/>
        </w:rPr>
        <w:t>A</w:t>
      </w:r>
      <w:r w:rsidRPr="007E1367">
        <w:rPr>
          <w:bCs/>
          <w:iCs/>
          <w:vertAlign w:val="subscript"/>
        </w:rPr>
        <w:t>legjobb</w:t>
      </w:r>
      <w:proofErr w:type="spellEnd"/>
      <w:r w:rsidRPr="007E1367">
        <w:rPr>
          <w:bCs/>
          <w:iCs/>
        </w:rPr>
        <w:t>: a legelőnyösebb ajánlat tartalmi eleme</w:t>
      </w:r>
    </w:p>
    <w:p w:rsidR="00EB62BA" w:rsidRDefault="00EB62BA" w:rsidP="00EB62BA">
      <w:pPr>
        <w:ind w:left="709"/>
        <w:rPr>
          <w:bCs/>
          <w:iCs/>
        </w:rPr>
      </w:pPr>
      <w:proofErr w:type="spellStart"/>
      <w:r w:rsidRPr="007E1367">
        <w:rPr>
          <w:bCs/>
          <w:iCs/>
        </w:rPr>
        <w:t>A</w:t>
      </w:r>
      <w:r w:rsidRPr="007E1367">
        <w:rPr>
          <w:bCs/>
          <w:iCs/>
          <w:vertAlign w:val="subscript"/>
        </w:rPr>
        <w:t>vizsgált</w:t>
      </w:r>
      <w:proofErr w:type="spellEnd"/>
      <w:r w:rsidRPr="007E1367">
        <w:rPr>
          <w:bCs/>
          <w:iCs/>
        </w:rPr>
        <w:t>: a vizsgált ajánlat tartalmi eleme</w:t>
      </w:r>
    </w:p>
    <w:p w:rsidR="00EB62BA" w:rsidRDefault="00EB62BA" w:rsidP="00EB62BA">
      <w:pPr>
        <w:ind w:left="709"/>
        <w:jc w:val="both"/>
        <w:rPr>
          <w:bCs/>
          <w:iCs/>
        </w:rPr>
      </w:pPr>
      <w:r>
        <w:rPr>
          <w:bCs/>
          <w:iCs/>
        </w:rPr>
        <w:t xml:space="preserve">Abban az esetben, ha valamelyik ajánlattevő 36 hónapnál nagyobb értékű többletjótállást vállal, ajánlatkérő a képletben a 36 hónap értéket szerepelteti. </w:t>
      </w:r>
    </w:p>
    <w:p w:rsidR="00EB62BA" w:rsidRDefault="00EB62BA" w:rsidP="00EB62BA">
      <w:pPr>
        <w:ind w:left="709"/>
        <w:jc w:val="both"/>
        <w:rPr>
          <w:bCs/>
          <w:iCs/>
        </w:rPr>
      </w:pPr>
      <w:r>
        <w:rPr>
          <w:bCs/>
          <w:iCs/>
        </w:rPr>
        <w:t>Amennyiben minden ajánlat 0 hónap többlet jótállást tartalmaz minden ajánlattevő a képlet alkalmazása nélkül egységesen 0 pontot kap.</w:t>
      </w:r>
    </w:p>
    <w:bookmarkEnd w:id="117"/>
    <w:p w:rsidR="00EB62BA" w:rsidRDefault="00EB62BA" w:rsidP="00EB62BA">
      <w:pPr>
        <w:ind w:left="709"/>
        <w:jc w:val="both"/>
        <w:rPr>
          <w:bCs/>
          <w:iCs/>
        </w:rPr>
      </w:pPr>
    </w:p>
    <w:p w:rsidR="00EB62BA" w:rsidRPr="00DC4F00" w:rsidRDefault="00EB62BA" w:rsidP="00EB62BA">
      <w:pPr>
        <w:pStyle w:val="Listaszerbekezds"/>
        <w:numPr>
          <w:ilvl w:val="0"/>
          <w:numId w:val="43"/>
        </w:numPr>
        <w:spacing w:after="0" w:line="240" w:lineRule="auto"/>
        <w:ind w:left="1066" w:hanging="357"/>
        <w:jc w:val="both"/>
        <w:rPr>
          <w:rFonts w:ascii="Times New Roman" w:hAnsi="Times New Roman"/>
          <w:bCs/>
          <w:iCs/>
          <w:sz w:val="24"/>
          <w:szCs w:val="24"/>
        </w:rPr>
      </w:pPr>
      <w:r w:rsidRPr="00DC4F00">
        <w:rPr>
          <w:rFonts w:ascii="Times New Roman" w:hAnsi="Times New Roman"/>
          <w:bCs/>
          <w:iCs/>
          <w:sz w:val="24"/>
          <w:szCs w:val="24"/>
        </w:rPr>
        <w:t>szempont</w:t>
      </w:r>
    </w:p>
    <w:p w:rsidR="00EB62BA" w:rsidRDefault="00EB62BA" w:rsidP="00EB62BA">
      <w:pPr>
        <w:ind w:left="709"/>
        <w:jc w:val="both"/>
        <w:rPr>
          <w:bCs/>
          <w:iCs/>
        </w:rPr>
      </w:pPr>
      <w:r>
        <w:rPr>
          <w:bCs/>
          <w:iCs/>
        </w:rPr>
        <w:t>Ajánlatkérő az egyenes arányosságot alkalmazza az alábbiak szerint:</w:t>
      </w:r>
    </w:p>
    <w:p w:rsidR="00EB62BA" w:rsidRPr="00EB62BA" w:rsidRDefault="00EB62BA" w:rsidP="00EB62BA">
      <w:pPr>
        <w:ind w:left="709"/>
        <w:rPr>
          <w:b/>
          <w:bCs/>
          <w:iCs/>
        </w:rPr>
      </w:pPr>
      <w:r w:rsidRPr="00EB62BA">
        <w:rPr>
          <w:b/>
          <w:bCs/>
          <w:iCs/>
        </w:rPr>
        <w:t>P=(</w:t>
      </w:r>
      <w:proofErr w:type="spellStart"/>
      <w:r w:rsidRPr="00EB62BA">
        <w:rPr>
          <w:b/>
          <w:bCs/>
          <w:iCs/>
        </w:rPr>
        <w:t>A</w:t>
      </w:r>
      <w:r w:rsidRPr="00EB62BA">
        <w:rPr>
          <w:b/>
          <w:bCs/>
          <w:iCs/>
          <w:vertAlign w:val="subscript"/>
        </w:rPr>
        <w:t>vizsgált</w:t>
      </w:r>
      <w:proofErr w:type="spellEnd"/>
      <w:r w:rsidRPr="00EB62BA">
        <w:rPr>
          <w:b/>
          <w:bCs/>
          <w:iCs/>
        </w:rPr>
        <w:t>/</w:t>
      </w:r>
      <w:proofErr w:type="spellStart"/>
      <w:proofErr w:type="gramStart"/>
      <w:r w:rsidRPr="00EB62BA">
        <w:rPr>
          <w:b/>
          <w:bCs/>
          <w:iCs/>
        </w:rPr>
        <w:t>A</w:t>
      </w:r>
      <w:r w:rsidRPr="00EB62BA">
        <w:rPr>
          <w:b/>
          <w:bCs/>
          <w:iCs/>
          <w:vertAlign w:val="subscript"/>
        </w:rPr>
        <w:t>legjobb</w:t>
      </w:r>
      <w:proofErr w:type="spellEnd"/>
      <w:r w:rsidRPr="00EB62BA">
        <w:rPr>
          <w:b/>
          <w:bCs/>
          <w:iCs/>
        </w:rPr>
        <w:t>)*</w:t>
      </w:r>
      <w:proofErr w:type="spellStart"/>
      <w:proofErr w:type="gramEnd"/>
      <w:r w:rsidRPr="00EB62BA">
        <w:rPr>
          <w:b/>
          <w:bCs/>
          <w:iCs/>
        </w:rPr>
        <w:t>P</w:t>
      </w:r>
      <w:r w:rsidRPr="00EB62BA">
        <w:rPr>
          <w:b/>
          <w:bCs/>
          <w:iCs/>
          <w:vertAlign w:val="subscript"/>
        </w:rPr>
        <w:t>max</w:t>
      </w:r>
      <w:proofErr w:type="spellEnd"/>
    </w:p>
    <w:p w:rsidR="00EB62BA" w:rsidRPr="007E1367" w:rsidRDefault="00EB62BA" w:rsidP="00EB62BA">
      <w:pPr>
        <w:ind w:left="709"/>
        <w:rPr>
          <w:bCs/>
          <w:iCs/>
        </w:rPr>
      </w:pPr>
      <w:r w:rsidRPr="007E1367">
        <w:rPr>
          <w:bCs/>
          <w:iCs/>
        </w:rPr>
        <w:t>ahol:</w:t>
      </w:r>
    </w:p>
    <w:p w:rsidR="00EB62BA" w:rsidRPr="007E1367" w:rsidRDefault="00EB62BA" w:rsidP="00EB62BA">
      <w:pPr>
        <w:ind w:left="709"/>
        <w:rPr>
          <w:bCs/>
          <w:iCs/>
        </w:rPr>
      </w:pPr>
      <w:r w:rsidRPr="007E1367">
        <w:rPr>
          <w:bCs/>
          <w:iCs/>
        </w:rPr>
        <w:t>P: a vizsgált ajánlati elem adott szempontra vonatkozó pontszáma</w:t>
      </w:r>
    </w:p>
    <w:p w:rsidR="00EB62BA" w:rsidRPr="007E1367" w:rsidRDefault="00EB62BA" w:rsidP="00EB62BA">
      <w:pPr>
        <w:ind w:left="709"/>
        <w:rPr>
          <w:bCs/>
          <w:iCs/>
        </w:rPr>
      </w:pPr>
      <w:proofErr w:type="spellStart"/>
      <w:r w:rsidRPr="007E1367">
        <w:rPr>
          <w:bCs/>
          <w:iCs/>
        </w:rPr>
        <w:t>P</w:t>
      </w:r>
      <w:r w:rsidRPr="007E1367">
        <w:rPr>
          <w:bCs/>
          <w:iCs/>
          <w:vertAlign w:val="subscript"/>
        </w:rPr>
        <w:t>max</w:t>
      </w:r>
      <w:proofErr w:type="spellEnd"/>
      <w:r w:rsidRPr="007E1367">
        <w:rPr>
          <w:bCs/>
          <w:iCs/>
        </w:rPr>
        <w:t>: a pontskála felső határa</w:t>
      </w:r>
    </w:p>
    <w:p w:rsidR="00EB62BA" w:rsidRPr="007E1367" w:rsidRDefault="00EB62BA" w:rsidP="00EB62BA">
      <w:pPr>
        <w:ind w:left="709"/>
        <w:rPr>
          <w:bCs/>
          <w:iCs/>
        </w:rPr>
      </w:pPr>
      <w:proofErr w:type="spellStart"/>
      <w:r w:rsidRPr="007E1367">
        <w:rPr>
          <w:bCs/>
          <w:iCs/>
        </w:rPr>
        <w:t>A</w:t>
      </w:r>
      <w:r w:rsidRPr="007E1367">
        <w:rPr>
          <w:bCs/>
          <w:iCs/>
          <w:vertAlign w:val="subscript"/>
        </w:rPr>
        <w:t>legjobb</w:t>
      </w:r>
      <w:proofErr w:type="spellEnd"/>
      <w:r w:rsidRPr="007E1367">
        <w:rPr>
          <w:bCs/>
          <w:iCs/>
        </w:rPr>
        <w:t>: a legelőnyösebb ajánlat tartalmi eleme</w:t>
      </w:r>
    </w:p>
    <w:p w:rsidR="00EB62BA" w:rsidRDefault="00EB62BA" w:rsidP="00EB62BA">
      <w:pPr>
        <w:ind w:left="709"/>
        <w:rPr>
          <w:bCs/>
          <w:iCs/>
        </w:rPr>
      </w:pPr>
      <w:proofErr w:type="spellStart"/>
      <w:r w:rsidRPr="007E1367">
        <w:rPr>
          <w:bCs/>
          <w:iCs/>
        </w:rPr>
        <w:t>A</w:t>
      </w:r>
      <w:r w:rsidRPr="007E1367">
        <w:rPr>
          <w:bCs/>
          <w:iCs/>
          <w:vertAlign w:val="subscript"/>
        </w:rPr>
        <w:t>vizsgált</w:t>
      </w:r>
      <w:proofErr w:type="spellEnd"/>
      <w:r w:rsidRPr="007E1367">
        <w:rPr>
          <w:bCs/>
          <w:iCs/>
        </w:rPr>
        <w:t>: a vizsgált ajánlat tartalmi eleme</w:t>
      </w:r>
    </w:p>
    <w:p w:rsidR="00EB62BA" w:rsidRDefault="00EB62BA" w:rsidP="00EB62BA">
      <w:pPr>
        <w:ind w:left="709"/>
        <w:jc w:val="both"/>
        <w:rPr>
          <w:bCs/>
          <w:iCs/>
        </w:rPr>
      </w:pPr>
      <w:r>
        <w:rPr>
          <w:bCs/>
          <w:iCs/>
        </w:rPr>
        <w:t xml:space="preserve">Abban az esetben, ha valamelyik ajánlattevő 5 db projektnél nagyobb tapasztalattal rendelkező szakembert ajánl meg, ajánlatkérő a képletben az 5 db értéket szerepelteti. </w:t>
      </w:r>
    </w:p>
    <w:p w:rsidR="00EB62BA" w:rsidRDefault="00EB62BA" w:rsidP="00EB62BA">
      <w:pPr>
        <w:ind w:left="709"/>
        <w:jc w:val="both"/>
        <w:rPr>
          <w:bCs/>
          <w:iCs/>
        </w:rPr>
      </w:pPr>
      <w:r>
        <w:rPr>
          <w:bCs/>
          <w:iCs/>
        </w:rPr>
        <w:t>Amennyiben minden ajánlat 0 db projektet tartalmaz minden ajánlattevő a képlet alkalmazása nélkül egységesen 0 pontot kap.</w:t>
      </w:r>
    </w:p>
    <w:p w:rsidR="00EB62BA" w:rsidRDefault="00EB62BA" w:rsidP="00EB62BA">
      <w:pPr>
        <w:ind w:left="709"/>
        <w:rPr>
          <w:bCs/>
          <w:iCs/>
        </w:rPr>
      </w:pPr>
    </w:p>
    <w:p w:rsidR="00EB62BA" w:rsidRPr="00EB62BA" w:rsidRDefault="00EB62BA" w:rsidP="00EB62BA">
      <w:pPr>
        <w:ind w:left="709"/>
        <w:jc w:val="both"/>
        <w:rPr>
          <w:bCs/>
          <w:iCs/>
        </w:rPr>
      </w:pPr>
      <w:r w:rsidRPr="00EB62BA">
        <w:rPr>
          <w:bCs/>
          <w:iCs/>
        </w:rPr>
        <w:t>Az értékelés két tizedes jegyre kerekítéssel történik a kerekítés általános szabályainak alkalmazása mellett, kivéve, ha így különböző ajánlati értékekere azonos pontszám születne. Ebben az esetben annyi tizedes jegyig történik a pontszám meghatározás (minden ajánlat esetében), ameddig a különböző értékű ajánlatok különböző pontértéket kapnak.</w:t>
      </w:r>
    </w:p>
    <w:p w:rsidR="00EB62BA" w:rsidRDefault="00EB62BA" w:rsidP="00EB62BA">
      <w:pPr>
        <w:ind w:left="709"/>
        <w:rPr>
          <w:bCs/>
          <w:iCs/>
        </w:rPr>
      </w:pPr>
    </w:p>
    <w:p w:rsidR="005037BF" w:rsidRPr="00376DBD" w:rsidRDefault="005037BF" w:rsidP="007E1367">
      <w:pPr>
        <w:ind w:left="709"/>
        <w:rPr>
          <w:bCs/>
          <w:iCs/>
        </w:rPr>
      </w:pPr>
    </w:p>
    <w:p w:rsidR="00F401B2" w:rsidRPr="00376DBD" w:rsidRDefault="00153B6B" w:rsidP="00F401B2">
      <w:pPr>
        <w:keepNext/>
        <w:tabs>
          <w:tab w:val="left" w:pos="426"/>
        </w:tabs>
        <w:ind w:left="426" w:hanging="426"/>
        <w:jc w:val="both"/>
        <w:outlineLvl w:val="1"/>
        <w:rPr>
          <w:b/>
          <w:bCs/>
          <w:i/>
          <w:sz w:val="32"/>
          <w:szCs w:val="32"/>
        </w:rPr>
      </w:pPr>
      <w:bookmarkStart w:id="118" w:name="_Toc509761594"/>
      <w:r w:rsidRPr="00376DBD">
        <w:rPr>
          <w:b/>
          <w:bCs/>
          <w:i/>
          <w:sz w:val="32"/>
          <w:szCs w:val="32"/>
        </w:rPr>
        <w:t>III/9</w:t>
      </w:r>
      <w:r w:rsidR="00F401B2" w:rsidRPr="00376DBD">
        <w:rPr>
          <w:b/>
          <w:bCs/>
          <w:i/>
          <w:sz w:val="32"/>
          <w:szCs w:val="32"/>
        </w:rPr>
        <w:t>. Egyéb információk</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3"/>
      <w:bookmarkEnd w:id="114"/>
      <w:bookmarkEnd w:id="115"/>
      <w:bookmarkEnd w:id="116"/>
      <w:bookmarkEnd w:id="118"/>
    </w:p>
    <w:p w:rsidR="00F401B2" w:rsidRPr="00376DBD" w:rsidRDefault="00F401B2" w:rsidP="00F401B2">
      <w:pPr>
        <w:tabs>
          <w:tab w:val="left" w:pos="426"/>
          <w:tab w:val="left" w:pos="540"/>
          <w:tab w:val="left" w:pos="2520"/>
          <w:tab w:val="right" w:pos="9000"/>
        </w:tabs>
        <w:spacing w:before="120"/>
        <w:ind w:left="426" w:hanging="426"/>
        <w:jc w:val="both"/>
        <w:rPr>
          <w:i/>
        </w:rPr>
      </w:pPr>
      <w:r w:rsidRPr="00376DBD">
        <w:rPr>
          <w:i/>
        </w:rPr>
        <w:t>Kommunikáció az ajánlattételi időszak alatt</w:t>
      </w:r>
    </w:p>
    <w:p w:rsidR="00F401B2" w:rsidRPr="00376DBD" w:rsidRDefault="00F401B2" w:rsidP="00F401B2">
      <w:pPr>
        <w:tabs>
          <w:tab w:val="left" w:pos="0"/>
          <w:tab w:val="right" w:pos="7740"/>
          <w:tab w:val="right" w:pos="9000"/>
        </w:tabs>
        <w:jc w:val="both"/>
      </w:pPr>
      <w:r w:rsidRPr="00376DBD">
        <w:tab/>
        <w:t xml:space="preserve">Ahol a közbeszerzési eljárás során valamely dokumentum benyújtása szükséges, a dokumentum – ha jogszabály eltérően nem rendelkezik – egyszerű másolatban is benyújtható. </w:t>
      </w:r>
    </w:p>
    <w:p w:rsidR="001F1C8C" w:rsidRPr="00376DBD" w:rsidRDefault="00F401B2" w:rsidP="00F401B2">
      <w:pPr>
        <w:tabs>
          <w:tab w:val="left" w:pos="0"/>
          <w:tab w:val="right" w:pos="7740"/>
          <w:tab w:val="right" w:pos="9000"/>
        </w:tabs>
        <w:jc w:val="both"/>
      </w:pPr>
      <w:r w:rsidRPr="00376DBD">
        <w:tab/>
        <w:t>Az ajánlatkérő csak az olyan nyilatkozat eredeti vagy hiteles másolatban történő benyújtását írja elő, amely közvetlenül valamely követelés érvényesítésének alapjául szolgál (</w:t>
      </w:r>
      <w:r w:rsidR="007E1367">
        <w:t>jelen eljárás tekintetében</w:t>
      </w:r>
      <w:r w:rsidR="001F1C8C" w:rsidRPr="00376DBD">
        <w:t xml:space="preserve"> a Kbt. 66. § (2</w:t>
      </w:r>
      <w:r w:rsidR="007E1367">
        <w:t>) bekezdés szerinti nyilatkozat)</w:t>
      </w:r>
      <w:r w:rsidR="001F1C8C" w:rsidRPr="00376DBD">
        <w:t xml:space="preserve">. </w:t>
      </w:r>
    </w:p>
    <w:p w:rsidR="00F401B2" w:rsidRPr="00376DBD" w:rsidRDefault="00F401B2" w:rsidP="00F401B2">
      <w:pPr>
        <w:tabs>
          <w:tab w:val="left" w:pos="0"/>
          <w:tab w:val="right" w:pos="7740"/>
          <w:tab w:val="right" w:pos="9000"/>
        </w:tabs>
        <w:jc w:val="both"/>
      </w:pPr>
      <w:r w:rsidRPr="00376DBD">
        <w:tab/>
        <w:t>Az ajánlatkérő a közbeszerzési eljárásban nem kérheti azon tények, adatok igazolását, illetve az ajánlattevőnek nem kell igazolnia azokat a tényeket, adatokat, amelyek ellenőrzésére az ajánlatkérő magyar nyelven rendelkezésre álló, elektronikus, hatósági vagy közhiteles nyilvántartásból ingyenesen jogosult, ilyennek minősülnek a szolgáltatási tevékenység megkezdésének és folytatásának általános szabályairól szóló törvény szerinti nyilvántartások is.</w:t>
      </w:r>
    </w:p>
    <w:p w:rsidR="00F401B2" w:rsidRPr="00376DBD" w:rsidRDefault="00F401B2" w:rsidP="00F401B2">
      <w:pPr>
        <w:tabs>
          <w:tab w:val="left" w:pos="0"/>
          <w:tab w:val="right" w:pos="7740"/>
          <w:tab w:val="right" w:pos="9000"/>
        </w:tabs>
        <w:jc w:val="both"/>
      </w:pPr>
      <w:r w:rsidRPr="00376DBD">
        <w:tab/>
        <w:t xml:space="preserve">Az ajánlatkérő és az ajánlattevők között minden nyilatkozattétel írásban történik, </w:t>
      </w:r>
    </w:p>
    <w:p w:rsidR="00F401B2" w:rsidRPr="00376DBD" w:rsidRDefault="00F401B2" w:rsidP="00F401B2">
      <w:pPr>
        <w:tabs>
          <w:tab w:val="left" w:pos="0"/>
          <w:tab w:val="right" w:pos="7740"/>
          <w:tab w:val="right" w:pos="9000"/>
        </w:tabs>
        <w:ind w:left="709"/>
        <w:jc w:val="both"/>
      </w:pPr>
      <w:r w:rsidRPr="00376DBD">
        <w:t>a) kivételesen és indokolt esetben postai vagy közvetlen kézbesítés útján;</w:t>
      </w:r>
    </w:p>
    <w:p w:rsidR="00F401B2" w:rsidRPr="00376DBD" w:rsidRDefault="00F401B2" w:rsidP="00F401B2">
      <w:pPr>
        <w:tabs>
          <w:tab w:val="left" w:pos="0"/>
          <w:tab w:val="right" w:pos="7740"/>
          <w:tab w:val="right" w:pos="9000"/>
        </w:tabs>
        <w:ind w:left="709"/>
        <w:jc w:val="both"/>
      </w:pPr>
      <w:r w:rsidRPr="00376DBD">
        <w:t>b) faxon;</w:t>
      </w:r>
    </w:p>
    <w:p w:rsidR="00F401B2" w:rsidRPr="00376DBD" w:rsidRDefault="00F401B2" w:rsidP="00F401B2">
      <w:pPr>
        <w:tabs>
          <w:tab w:val="left" w:pos="0"/>
          <w:tab w:val="right" w:pos="7740"/>
          <w:tab w:val="right" w:pos="9000"/>
        </w:tabs>
        <w:ind w:left="709"/>
        <w:jc w:val="both"/>
      </w:pPr>
      <w:r w:rsidRPr="00376DBD">
        <w:t>c) elektronikus úton</w:t>
      </w:r>
      <w:r w:rsidR="007E1367">
        <w:t xml:space="preserve"> (fokozott biztonsági aláírás alkalmazásával)</w:t>
      </w:r>
      <w:r w:rsidRPr="00376DBD">
        <w:t>;</w:t>
      </w:r>
    </w:p>
    <w:p w:rsidR="00F401B2" w:rsidRPr="00376DBD" w:rsidRDefault="00F401B2" w:rsidP="00F401B2">
      <w:pPr>
        <w:tabs>
          <w:tab w:val="left" w:pos="0"/>
          <w:tab w:val="right" w:pos="7740"/>
          <w:tab w:val="right" w:pos="9000"/>
        </w:tabs>
        <w:jc w:val="both"/>
      </w:pPr>
      <w:r w:rsidRPr="00376DBD">
        <w:tab/>
        <w:t>Az ajánlatkérő előírja elsősorban az elektronikus és másodsorban a faxon történő kapcsolattartási forma alkalmazását, amely azonban nem kizárólagos.</w:t>
      </w:r>
    </w:p>
    <w:p w:rsidR="00F401B2" w:rsidRPr="00376DBD" w:rsidRDefault="00F401B2" w:rsidP="00F401B2">
      <w:pPr>
        <w:tabs>
          <w:tab w:val="left" w:pos="426"/>
          <w:tab w:val="left" w:pos="540"/>
          <w:tab w:val="left" w:pos="2520"/>
          <w:tab w:val="right" w:pos="9000"/>
        </w:tabs>
        <w:spacing w:before="120"/>
        <w:ind w:left="426" w:hanging="426"/>
        <w:jc w:val="both"/>
        <w:rPr>
          <w:i/>
        </w:rPr>
      </w:pPr>
      <w:r w:rsidRPr="00376DBD">
        <w:rPr>
          <w:i/>
        </w:rPr>
        <w:t>Kiegészítő tájékoztatás:</w:t>
      </w:r>
    </w:p>
    <w:p w:rsidR="00F401B2" w:rsidRPr="00376DBD" w:rsidRDefault="00F401B2" w:rsidP="00F401B2">
      <w:pPr>
        <w:tabs>
          <w:tab w:val="left" w:pos="0"/>
          <w:tab w:val="right" w:pos="7740"/>
          <w:tab w:val="right" w:pos="9000"/>
        </w:tabs>
        <w:jc w:val="both"/>
      </w:pPr>
      <w:r w:rsidRPr="00376DBD">
        <w:lastRenderedPageBreak/>
        <w:tab/>
        <w:t xml:space="preserve">Bármely gazdasági szereplő, aki az adott közbeszerzési eljárásban ajánlattevő lehet – a megfelelő ajánlattétel érdekében – </w:t>
      </w:r>
      <w:r w:rsidR="001F1C8C" w:rsidRPr="00376DBD">
        <w:t xml:space="preserve">a közbeszerzési dokumentumban </w:t>
      </w:r>
      <w:r w:rsidRPr="00376DBD">
        <w:t>foglaltakkal kapcsolatban írásban kiegészítő (értelmező) tájékoztatást kérhet az ajánlatkérőtől. A kiegészítő tájékoztatást az ajánlattételi vagy részvételi határidő lejárta előtt ésszerű időben köteles az ajánlatkérő megadni. Ha a kiegészítő tájékoztatás iránti kérelmet a válaszadási határidőt megelőző harmadik napnál később nyújtották be, a kiegészítő tájékoztatást az ajánlatkérőnek csak akkor kell megadnia, ha a tájékoztatás elkészítése megküldése még az ajánlattételi határidő letelte előtt lehetséges. Az ajánlatkérő – amennyiben úgy ítéli meg, hogy a későn érkezett kérdés megválaszolása a megfelelő ajánlattételhez, illetve részvételre jelentkezéshez szükséges és a válaszadáshoz nem áll megfelelő idő rendelkezésre, ilyenkor is élhet az ajánlattételi vagy részvételi határidő meghosszabbításának lehetőségével. Az Ajánlatkérő az általa kiadott tájékoztatás(oka)t minden ajánlatkérőnek továbbítja.</w:t>
      </w:r>
    </w:p>
    <w:p w:rsidR="00090002" w:rsidRDefault="00090002" w:rsidP="00F401B2">
      <w:pPr>
        <w:tabs>
          <w:tab w:val="left" w:pos="426"/>
          <w:tab w:val="left" w:pos="540"/>
          <w:tab w:val="left" w:pos="2520"/>
          <w:tab w:val="right" w:pos="9000"/>
        </w:tabs>
        <w:spacing w:before="120"/>
        <w:ind w:left="426" w:hanging="426"/>
        <w:jc w:val="both"/>
        <w:rPr>
          <w:i/>
        </w:rPr>
      </w:pPr>
    </w:p>
    <w:p w:rsidR="00F401B2" w:rsidRPr="00376DBD" w:rsidRDefault="00F401B2" w:rsidP="00F401B2">
      <w:pPr>
        <w:tabs>
          <w:tab w:val="left" w:pos="426"/>
          <w:tab w:val="left" w:pos="540"/>
          <w:tab w:val="left" w:pos="2520"/>
          <w:tab w:val="right" w:pos="9000"/>
        </w:tabs>
        <w:spacing w:before="120"/>
        <w:ind w:left="426" w:hanging="426"/>
        <w:jc w:val="both"/>
        <w:rPr>
          <w:i/>
        </w:rPr>
      </w:pPr>
      <w:r w:rsidRPr="00376DBD">
        <w:rPr>
          <w:i/>
        </w:rPr>
        <w:t>Közös ajánlat</w:t>
      </w:r>
    </w:p>
    <w:p w:rsidR="00F401B2" w:rsidRPr="00376DBD" w:rsidRDefault="000E20E4" w:rsidP="00F401B2">
      <w:pPr>
        <w:tabs>
          <w:tab w:val="left" w:pos="0"/>
          <w:tab w:val="right" w:pos="7740"/>
          <w:tab w:val="right" w:pos="9000"/>
        </w:tabs>
        <w:spacing w:after="120"/>
        <w:jc w:val="both"/>
      </w:pPr>
      <w:r w:rsidRPr="00376DBD">
        <w:tab/>
        <w:t>Az ajánlattételre felhívott gazdasági szereplők közösen nem tehetek ajánlatot. Az ajánlattételre felhívott gazdasági szereplő jogosult közösen ajánlatot tenni olyan gazdasági szereplővel, akinek az ajánlatkérő nem küldte meg az ajánlat</w:t>
      </w:r>
      <w:r w:rsidR="001F1C8C" w:rsidRPr="00376DBD">
        <w:t>tétel</w:t>
      </w:r>
      <w:r w:rsidRPr="00376DBD">
        <w:t>i felhívást</w:t>
      </w:r>
      <w:r w:rsidR="00F401B2" w:rsidRPr="00376DBD">
        <w:t xml:space="preserve">. A közös ajánlattevők a szerződés teljesítéséért az ajánlatkérő felé egyetemlegesen felelnek. A közös ajánlattevők kötelesek maguk közül egy, a közbeszerzési eljárásban a közös ajánlattevők vagy részvételre jelentkezők nevében eljárni jogosult (gesztor) képviselőt megjelölni. A közös ajánlattevők csoportjának képviseletében tett minden nyilatkozatnak egyértelműen tartalmaznia kell a közös ajánlattevők vagy részvételre jelentkezők megjelölését. Ahol a Kbt. az ajánlatkérő számára az ajánlattevők értesítését írja elő, valamint a kiegészítő tájékoztatás megadása, a hiánypótlás, a felvilágosítás és indokolás kérése esetében az ajánlatkérő a közös ajánlattevőknek szóló értesítését, tájékoztatását, illetve felhívását a gesztornak küldi meg. </w:t>
      </w:r>
    </w:p>
    <w:p w:rsidR="00F401B2" w:rsidRPr="00376DBD" w:rsidRDefault="00F401B2" w:rsidP="00F401B2">
      <w:pPr>
        <w:tabs>
          <w:tab w:val="left" w:pos="0"/>
          <w:tab w:val="right" w:pos="7740"/>
          <w:tab w:val="right" w:pos="9000"/>
        </w:tabs>
        <w:spacing w:after="120"/>
        <w:jc w:val="both"/>
      </w:pPr>
      <w:r w:rsidRPr="00376DBD">
        <w:tab/>
        <w:t>Az egy közös ajánlatot benyújtó gazdasági szereplő(k) személyében az ajánlattételi határidő lejárta után változás nem következhet be.</w:t>
      </w:r>
    </w:p>
    <w:p w:rsidR="007E1367" w:rsidRDefault="007E1367" w:rsidP="003A5E9A">
      <w:pPr>
        <w:tabs>
          <w:tab w:val="left" w:pos="426"/>
          <w:tab w:val="left" w:pos="540"/>
          <w:tab w:val="left" w:pos="2520"/>
          <w:tab w:val="right" w:pos="9000"/>
        </w:tabs>
        <w:spacing w:before="120"/>
        <w:ind w:left="426" w:hanging="426"/>
        <w:jc w:val="both"/>
        <w:rPr>
          <w:i/>
        </w:rPr>
      </w:pPr>
    </w:p>
    <w:p w:rsidR="003A5E9A" w:rsidRPr="00376DBD" w:rsidRDefault="003A5E9A" w:rsidP="003A5E9A">
      <w:pPr>
        <w:tabs>
          <w:tab w:val="left" w:pos="426"/>
          <w:tab w:val="left" w:pos="540"/>
          <w:tab w:val="left" w:pos="2520"/>
          <w:tab w:val="right" w:pos="9000"/>
        </w:tabs>
        <w:spacing w:before="120"/>
        <w:ind w:left="426" w:hanging="426"/>
        <w:jc w:val="both"/>
        <w:rPr>
          <w:i/>
        </w:rPr>
      </w:pPr>
      <w:r w:rsidRPr="00376DBD">
        <w:rPr>
          <w:i/>
        </w:rPr>
        <w:t>A Kbt. 73. § (5) bekezdés szerinti tájékoztatás:</w:t>
      </w:r>
    </w:p>
    <w:p w:rsidR="001F1C8C" w:rsidRDefault="00F46F4D" w:rsidP="00F401B2">
      <w:pPr>
        <w:tabs>
          <w:tab w:val="left" w:pos="0"/>
          <w:tab w:val="right" w:pos="7740"/>
          <w:tab w:val="right" w:pos="9000"/>
        </w:tabs>
        <w:jc w:val="both"/>
      </w:pPr>
      <w:r w:rsidRPr="00376DBD">
        <w:t xml:space="preserve">Ajánlattevő </w:t>
      </w:r>
      <w:r w:rsidR="007E1367">
        <w:t xml:space="preserve">az alábbi címeken kaphat tájékoztatást </w:t>
      </w:r>
      <w:r w:rsidR="002E4558">
        <w:t>azokról a környezetvédelmi, szociális és munkajogi körülményekről, melyeknek a teljesítés során meg kell felelni:</w:t>
      </w:r>
    </w:p>
    <w:p w:rsidR="002E4558" w:rsidRDefault="002E4558" w:rsidP="00F401B2">
      <w:pPr>
        <w:tabs>
          <w:tab w:val="left" w:pos="0"/>
          <w:tab w:val="right" w:pos="7740"/>
          <w:tab w:val="right" w:pos="9000"/>
        </w:tabs>
        <w:jc w:val="both"/>
      </w:pPr>
    </w:p>
    <w:p w:rsidR="002E4558" w:rsidRPr="00697788" w:rsidRDefault="00697788" w:rsidP="00F401B2">
      <w:pPr>
        <w:tabs>
          <w:tab w:val="left" w:pos="0"/>
          <w:tab w:val="right" w:pos="7740"/>
          <w:tab w:val="right" w:pos="9000"/>
        </w:tabs>
        <w:jc w:val="both"/>
      </w:pPr>
      <w:r w:rsidRPr="00697788">
        <w:t>Földművelésügyi Minisztérium</w:t>
      </w:r>
    </w:p>
    <w:p w:rsidR="00697788" w:rsidRPr="00697788" w:rsidRDefault="00697788" w:rsidP="00F401B2">
      <w:pPr>
        <w:tabs>
          <w:tab w:val="left" w:pos="0"/>
          <w:tab w:val="right" w:pos="7740"/>
          <w:tab w:val="right" w:pos="9000"/>
        </w:tabs>
        <w:jc w:val="both"/>
      </w:pPr>
      <w:r w:rsidRPr="00697788">
        <w:t>Környezetügyért Felelős Helyettes Államtitkárság</w:t>
      </w:r>
    </w:p>
    <w:p w:rsidR="00697788" w:rsidRPr="00697788" w:rsidRDefault="00697788" w:rsidP="00697788">
      <w:pPr>
        <w:tabs>
          <w:tab w:val="left" w:pos="0"/>
          <w:tab w:val="right" w:pos="7740"/>
          <w:tab w:val="right" w:pos="9000"/>
        </w:tabs>
        <w:jc w:val="both"/>
      </w:pPr>
      <w:r w:rsidRPr="00697788">
        <w:rPr>
          <w:bCs/>
        </w:rPr>
        <w:t>Telefon</w:t>
      </w:r>
      <w:r w:rsidRPr="00697788">
        <w:t>: (+36) 1 795-2474</w:t>
      </w:r>
    </w:p>
    <w:p w:rsidR="00697788" w:rsidRPr="00697788" w:rsidRDefault="00697788" w:rsidP="00697788">
      <w:pPr>
        <w:tabs>
          <w:tab w:val="left" w:pos="0"/>
          <w:tab w:val="right" w:pos="7740"/>
          <w:tab w:val="right" w:pos="9000"/>
        </w:tabs>
        <w:jc w:val="both"/>
      </w:pPr>
      <w:r w:rsidRPr="00697788">
        <w:rPr>
          <w:bCs/>
        </w:rPr>
        <w:t>Fax: </w:t>
      </w:r>
      <w:r w:rsidRPr="00697788">
        <w:t>(+36) 1 795-0052</w:t>
      </w:r>
    </w:p>
    <w:p w:rsidR="00697788" w:rsidRDefault="00697788" w:rsidP="00697788">
      <w:pPr>
        <w:tabs>
          <w:tab w:val="left" w:pos="0"/>
          <w:tab w:val="right" w:pos="7740"/>
          <w:tab w:val="right" w:pos="9000"/>
        </w:tabs>
        <w:jc w:val="both"/>
      </w:pPr>
      <w:r w:rsidRPr="00697788">
        <w:rPr>
          <w:bCs/>
        </w:rPr>
        <w:t>E-mail: </w:t>
      </w:r>
      <w:hyperlink r:id="rId10" w:history="1">
        <w:r w:rsidRPr="00697788">
          <w:rPr>
            <w:rStyle w:val="Hiperhivatkozs"/>
            <w:color w:val="auto"/>
            <w:u w:val="none"/>
          </w:rPr>
          <w:t>ktha@fm.gov.hu</w:t>
        </w:r>
      </w:hyperlink>
    </w:p>
    <w:p w:rsidR="00697788" w:rsidRDefault="00697788" w:rsidP="00697788">
      <w:pPr>
        <w:tabs>
          <w:tab w:val="left" w:pos="0"/>
          <w:tab w:val="right" w:pos="7740"/>
          <w:tab w:val="right" w:pos="9000"/>
        </w:tabs>
        <w:jc w:val="both"/>
      </w:pPr>
    </w:p>
    <w:p w:rsidR="00697788" w:rsidRDefault="00697788" w:rsidP="00697788">
      <w:pPr>
        <w:tabs>
          <w:tab w:val="left" w:pos="0"/>
          <w:tab w:val="right" w:pos="7740"/>
          <w:tab w:val="right" w:pos="9000"/>
        </w:tabs>
        <w:jc w:val="both"/>
      </w:pPr>
      <w:r>
        <w:t>Nemzetgazdasági Minisztérium</w:t>
      </w:r>
    </w:p>
    <w:p w:rsidR="00697788" w:rsidRPr="00697788" w:rsidRDefault="00697788" w:rsidP="00697788">
      <w:pPr>
        <w:tabs>
          <w:tab w:val="left" w:pos="0"/>
          <w:tab w:val="right" w:pos="7740"/>
          <w:tab w:val="right" w:pos="9000"/>
        </w:tabs>
        <w:jc w:val="both"/>
      </w:pPr>
      <w:r>
        <w:t>Munkaerőpiacért felelős Helyettes Államtitkárság</w:t>
      </w:r>
    </w:p>
    <w:p w:rsidR="00697788" w:rsidRDefault="00697788" w:rsidP="00697788">
      <w:pPr>
        <w:tabs>
          <w:tab w:val="left" w:pos="0"/>
          <w:tab w:val="right" w:pos="7740"/>
          <w:tab w:val="right" w:pos="9000"/>
        </w:tabs>
      </w:pPr>
      <w:r w:rsidRPr="00697788">
        <w:t>Ügyfélkapcsolati Információs Iroda: 1051 Budapest, József nádor tér 2-4.</w:t>
      </w:r>
      <w:r w:rsidRPr="00697788">
        <w:br/>
        <w:t>Ügyfélszolgálat telefonszám: 06-1-795-5010</w:t>
      </w:r>
      <w:r w:rsidRPr="00697788">
        <w:br/>
        <w:t>Ügyfélszolgálat e-mail: </w:t>
      </w:r>
      <w:hyperlink r:id="rId11" w:history="1">
        <w:r w:rsidRPr="00697788">
          <w:rPr>
            <w:rStyle w:val="Hiperhivatkozs"/>
            <w:color w:val="auto"/>
            <w:u w:val="none"/>
          </w:rPr>
          <w:t>ugyfelszolgalat@ngm.gov.hu</w:t>
        </w:r>
      </w:hyperlink>
    </w:p>
    <w:p w:rsidR="00697788" w:rsidRDefault="00697788" w:rsidP="00697788">
      <w:pPr>
        <w:tabs>
          <w:tab w:val="left" w:pos="0"/>
          <w:tab w:val="right" w:pos="7740"/>
          <w:tab w:val="right" w:pos="9000"/>
        </w:tabs>
      </w:pPr>
    </w:p>
    <w:p w:rsidR="00697788" w:rsidRDefault="00697788" w:rsidP="00697788">
      <w:pPr>
        <w:tabs>
          <w:tab w:val="left" w:pos="0"/>
          <w:tab w:val="right" w:pos="7740"/>
          <w:tab w:val="right" w:pos="9000"/>
        </w:tabs>
      </w:pPr>
      <w:r>
        <w:t>Bevándorlási és Állampolgársági Hivatal</w:t>
      </w:r>
    </w:p>
    <w:p w:rsidR="00697788" w:rsidRDefault="00302EA2" w:rsidP="00697788">
      <w:pPr>
        <w:tabs>
          <w:tab w:val="left" w:pos="0"/>
          <w:tab w:val="right" w:pos="7740"/>
          <w:tab w:val="right" w:pos="9000"/>
        </w:tabs>
      </w:pPr>
      <w:hyperlink r:id="rId12" w:history="1">
        <w:r w:rsidR="00697788" w:rsidRPr="00BA09D0">
          <w:rPr>
            <w:rStyle w:val="Hiperhivatkozs"/>
          </w:rPr>
          <w:t>http://www.bmbah.hu/index.php?option=com_k2&amp;view=item&amp;layout=item&amp;id=533&amp;Itemid=1282&amp;lang=hu</w:t>
        </w:r>
      </w:hyperlink>
    </w:p>
    <w:p w:rsidR="00697788" w:rsidRDefault="00697788" w:rsidP="00697788">
      <w:pPr>
        <w:tabs>
          <w:tab w:val="left" w:pos="0"/>
          <w:tab w:val="right" w:pos="7740"/>
          <w:tab w:val="right" w:pos="9000"/>
        </w:tabs>
      </w:pPr>
    </w:p>
    <w:p w:rsidR="00697788" w:rsidRDefault="001728B8" w:rsidP="00697788">
      <w:pPr>
        <w:tabs>
          <w:tab w:val="left" w:pos="0"/>
          <w:tab w:val="right" w:pos="7740"/>
          <w:tab w:val="right" w:pos="9000"/>
        </w:tabs>
      </w:pPr>
      <w:r w:rsidRPr="001728B8">
        <w:lastRenderedPageBreak/>
        <w:t>Nemzeti Adó- és Vámhivatal Pest Megyei Adó- és Vámigazgatósága</w:t>
      </w:r>
      <w:r>
        <w:t xml:space="preserve"> – Központi Ügyfélszolgálat</w:t>
      </w:r>
    </w:p>
    <w:p w:rsidR="001728B8" w:rsidRDefault="001728B8" w:rsidP="00697788">
      <w:pPr>
        <w:tabs>
          <w:tab w:val="left" w:pos="0"/>
          <w:tab w:val="right" w:pos="7740"/>
          <w:tab w:val="right" w:pos="9000"/>
        </w:tabs>
      </w:pPr>
      <w:r w:rsidRPr="001728B8">
        <w:t xml:space="preserve">1132 Budapest, </w:t>
      </w:r>
      <w:proofErr w:type="spellStart"/>
      <w:r w:rsidRPr="001728B8">
        <w:t>Kresz</w:t>
      </w:r>
      <w:proofErr w:type="spellEnd"/>
      <w:r w:rsidRPr="001728B8">
        <w:t xml:space="preserve"> Géza u. 13-15.</w:t>
      </w:r>
    </w:p>
    <w:p w:rsidR="001728B8" w:rsidRPr="001728B8" w:rsidRDefault="001728B8" w:rsidP="001728B8">
      <w:pPr>
        <w:tabs>
          <w:tab w:val="left" w:pos="0"/>
          <w:tab w:val="right" w:pos="7740"/>
          <w:tab w:val="right" w:pos="9000"/>
        </w:tabs>
      </w:pPr>
      <w:r w:rsidRPr="001728B8">
        <w:t>kék szám (mobilhálózatból is hívható):</w:t>
      </w:r>
    </w:p>
    <w:p w:rsidR="001728B8" w:rsidRPr="001728B8" w:rsidRDefault="001728B8" w:rsidP="00F36E84">
      <w:pPr>
        <w:numPr>
          <w:ilvl w:val="0"/>
          <w:numId w:val="6"/>
        </w:numPr>
        <w:tabs>
          <w:tab w:val="left" w:pos="0"/>
          <w:tab w:val="right" w:pos="7740"/>
          <w:tab w:val="right" w:pos="9000"/>
        </w:tabs>
      </w:pPr>
      <w:r w:rsidRPr="001728B8">
        <w:t>+36 (40) 42-42-42</w:t>
      </w:r>
    </w:p>
    <w:p w:rsidR="001728B8" w:rsidRPr="001728B8" w:rsidRDefault="001728B8" w:rsidP="001728B8">
      <w:pPr>
        <w:tabs>
          <w:tab w:val="left" w:pos="0"/>
          <w:tab w:val="right" w:pos="7740"/>
          <w:tab w:val="right" w:pos="9000"/>
        </w:tabs>
      </w:pPr>
      <w:r w:rsidRPr="001728B8">
        <w:t>mobilhálózatokból:</w:t>
      </w:r>
    </w:p>
    <w:p w:rsidR="001728B8" w:rsidRPr="001728B8" w:rsidRDefault="001728B8" w:rsidP="00F36E84">
      <w:pPr>
        <w:numPr>
          <w:ilvl w:val="0"/>
          <w:numId w:val="7"/>
        </w:numPr>
        <w:tabs>
          <w:tab w:val="left" w:pos="0"/>
          <w:tab w:val="right" w:pos="7740"/>
          <w:tab w:val="right" w:pos="9000"/>
        </w:tabs>
      </w:pPr>
      <w:r w:rsidRPr="001728B8">
        <w:t>+36 (20) 33-95-888 </w:t>
      </w:r>
    </w:p>
    <w:p w:rsidR="001728B8" w:rsidRPr="001728B8" w:rsidRDefault="001728B8" w:rsidP="00F36E84">
      <w:pPr>
        <w:numPr>
          <w:ilvl w:val="0"/>
          <w:numId w:val="7"/>
        </w:numPr>
        <w:tabs>
          <w:tab w:val="left" w:pos="0"/>
          <w:tab w:val="right" w:pos="7740"/>
          <w:tab w:val="right" w:pos="9000"/>
        </w:tabs>
      </w:pPr>
      <w:r w:rsidRPr="001728B8">
        <w:t>+36 (30) 33-95-888</w:t>
      </w:r>
    </w:p>
    <w:p w:rsidR="001728B8" w:rsidRDefault="001728B8" w:rsidP="00F36E84">
      <w:pPr>
        <w:numPr>
          <w:ilvl w:val="0"/>
          <w:numId w:val="7"/>
        </w:numPr>
        <w:tabs>
          <w:tab w:val="left" w:pos="0"/>
          <w:tab w:val="right" w:pos="7740"/>
          <w:tab w:val="right" w:pos="9000"/>
        </w:tabs>
      </w:pPr>
      <w:r w:rsidRPr="001728B8">
        <w:t>+36 (70) 33-95-888</w:t>
      </w:r>
    </w:p>
    <w:p w:rsidR="00482EA1" w:rsidRDefault="00482EA1" w:rsidP="001E0715">
      <w:pPr>
        <w:tabs>
          <w:tab w:val="left" w:pos="0"/>
          <w:tab w:val="right" w:pos="7740"/>
          <w:tab w:val="right" w:pos="9000"/>
        </w:tabs>
      </w:pPr>
    </w:p>
    <w:p w:rsidR="001E0715" w:rsidRPr="001E0715" w:rsidRDefault="001E0715" w:rsidP="001E0715">
      <w:pPr>
        <w:tabs>
          <w:tab w:val="left" w:pos="0"/>
        </w:tabs>
        <w:jc w:val="both"/>
        <w:rPr>
          <w:rFonts w:eastAsia="Calibri"/>
          <w:kern w:val="3"/>
          <w:lang w:eastAsia="zh-CN"/>
        </w:rPr>
      </w:pPr>
      <w:r w:rsidRPr="001E0715">
        <w:rPr>
          <w:rFonts w:eastAsia="Calibri"/>
          <w:kern w:val="3"/>
          <w:lang w:eastAsia="zh-CN"/>
        </w:rPr>
        <w:t>EMMI Országos Tisztifőorvosi Feladatokért Felelős Helyettes Államtitkárság</w:t>
      </w:r>
    </w:p>
    <w:p w:rsidR="001E0715" w:rsidRPr="001E0715" w:rsidRDefault="001E0715" w:rsidP="001E0715">
      <w:pPr>
        <w:tabs>
          <w:tab w:val="left" w:pos="0"/>
        </w:tabs>
        <w:jc w:val="both"/>
        <w:rPr>
          <w:rFonts w:eastAsia="Calibri"/>
          <w:kern w:val="3"/>
          <w:lang w:eastAsia="zh-CN"/>
        </w:rPr>
      </w:pPr>
      <w:r w:rsidRPr="001E0715">
        <w:rPr>
          <w:rFonts w:eastAsia="Calibri"/>
          <w:kern w:val="3"/>
          <w:lang w:eastAsia="zh-CN"/>
        </w:rPr>
        <w:t xml:space="preserve">    </w:t>
      </w:r>
      <w:r w:rsidRPr="001E0715">
        <w:rPr>
          <w:rFonts w:eastAsia="Calibri"/>
          <w:lang w:eastAsia="en-US"/>
        </w:rPr>
        <w:t xml:space="preserve">    </w:t>
      </w:r>
      <w:r w:rsidRPr="001E0715">
        <w:rPr>
          <w:rFonts w:eastAsia="Calibri"/>
          <w:kern w:val="3"/>
          <w:lang w:eastAsia="zh-CN"/>
        </w:rPr>
        <w:t>Cím: 1054 Budapest, Akadémia u. 3.</w:t>
      </w:r>
    </w:p>
    <w:p w:rsidR="001E0715" w:rsidRPr="001E0715" w:rsidRDefault="001E0715" w:rsidP="001E0715">
      <w:pPr>
        <w:tabs>
          <w:tab w:val="left" w:pos="0"/>
        </w:tabs>
        <w:jc w:val="both"/>
        <w:rPr>
          <w:rFonts w:eastAsia="Calibri"/>
          <w:kern w:val="3"/>
          <w:lang w:eastAsia="zh-CN"/>
        </w:rPr>
      </w:pPr>
      <w:r w:rsidRPr="001E0715">
        <w:rPr>
          <w:rFonts w:eastAsia="Calibri"/>
          <w:kern w:val="3"/>
          <w:lang w:eastAsia="zh-CN"/>
        </w:rPr>
        <w:t>Levelezési cím: 1884 Budapest, Pf. 1.</w:t>
      </w:r>
    </w:p>
    <w:p w:rsidR="001E0715" w:rsidRPr="001E0715" w:rsidRDefault="001E0715" w:rsidP="001E0715">
      <w:pPr>
        <w:tabs>
          <w:tab w:val="left" w:pos="0"/>
        </w:tabs>
        <w:jc w:val="both"/>
        <w:rPr>
          <w:rFonts w:eastAsia="Calibri"/>
          <w:kern w:val="3"/>
          <w:lang w:eastAsia="zh-CN"/>
        </w:rPr>
      </w:pPr>
      <w:r w:rsidRPr="001E0715">
        <w:rPr>
          <w:rFonts w:eastAsia="Calibri"/>
          <w:kern w:val="3"/>
          <w:lang w:eastAsia="zh-CN"/>
        </w:rPr>
        <w:t>Központi telefonszám: 06-1-795-1200</w:t>
      </w:r>
    </w:p>
    <w:p w:rsidR="001E0715" w:rsidRPr="001E0715" w:rsidRDefault="001E0715" w:rsidP="001E0715">
      <w:pPr>
        <w:tabs>
          <w:tab w:val="left" w:pos="0"/>
        </w:tabs>
        <w:jc w:val="both"/>
        <w:rPr>
          <w:rFonts w:eastAsia="Calibri"/>
          <w:lang w:eastAsia="en-US"/>
        </w:rPr>
      </w:pPr>
      <w:r w:rsidRPr="001E0715">
        <w:rPr>
          <w:rFonts w:eastAsia="Calibri"/>
          <w:bCs/>
          <w:shd w:val="clear" w:color="auto" w:fill="FFFFFF"/>
          <w:lang w:eastAsia="en-US"/>
        </w:rPr>
        <w:t xml:space="preserve">Email: </w:t>
      </w:r>
      <w:hyperlink r:id="rId13" w:history="1">
        <w:r w:rsidRPr="001E0715">
          <w:rPr>
            <w:rFonts w:eastAsia="Calibri"/>
            <w:color w:val="0000FF"/>
            <w:u w:val="single"/>
            <w:shd w:val="clear" w:color="auto" w:fill="FFFFFF"/>
            <w:lang w:eastAsia="en-US"/>
          </w:rPr>
          <w:t>ugyfelszolgalat@emmi.gov.hu</w:t>
        </w:r>
      </w:hyperlink>
    </w:p>
    <w:p w:rsidR="001E0715" w:rsidRPr="001E0715" w:rsidRDefault="001E0715" w:rsidP="001E0715">
      <w:pPr>
        <w:tabs>
          <w:tab w:val="left" w:pos="0"/>
        </w:tabs>
        <w:jc w:val="both"/>
        <w:rPr>
          <w:rFonts w:eastAsia="Calibri"/>
          <w:lang w:eastAsia="en-US"/>
        </w:rPr>
      </w:pPr>
    </w:p>
    <w:p w:rsidR="001E0715" w:rsidRPr="001E0715" w:rsidRDefault="001E0715" w:rsidP="001E0715">
      <w:pPr>
        <w:tabs>
          <w:tab w:val="left" w:pos="0"/>
        </w:tabs>
        <w:jc w:val="both"/>
        <w:rPr>
          <w:rFonts w:eastAsia="Calibri"/>
          <w:lang w:eastAsia="en-US"/>
        </w:rPr>
      </w:pPr>
      <w:r w:rsidRPr="001E0715">
        <w:rPr>
          <w:rFonts w:eastAsia="Calibri"/>
          <w:lang w:eastAsia="en-US"/>
        </w:rPr>
        <w:t>Emberi Erőforrások Minisztériuma, Társadalmi Felzárkózásért Felelős Államtitkárság</w:t>
      </w:r>
    </w:p>
    <w:p w:rsidR="001E0715" w:rsidRPr="001E0715" w:rsidRDefault="001E0715" w:rsidP="001E0715">
      <w:pPr>
        <w:tabs>
          <w:tab w:val="left" w:pos="0"/>
        </w:tabs>
        <w:jc w:val="both"/>
        <w:rPr>
          <w:rFonts w:eastAsia="Calibri"/>
          <w:lang w:eastAsia="en-US"/>
        </w:rPr>
      </w:pPr>
      <w:r w:rsidRPr="001E0715">
        <w:rPr>
          <w:rFonts w:eastAsia="Calibri"/>
          <w:lang w:eastAsia="en-US"/>
        </w:rPr>
        <w:t xml:space="preserve">Székhely: 1054 Budapest, Báthory u. 10. </w:t>
      </w:r>
    </w:p>
    <w:p w:rsidR="001E0715" w:rsidRPr="001E0715" w:rsidRDefault="001E0715" w:rsidP="001E0715">
      <w:pPr>
        <w:tabs>
          <w:tab w:val="left" w:pos="0"/>
        </w:tabs>
        <w:jc w:val="both"/>
        <w:rPr>
          <w:rFonts w:eastAsia="Calibri"/>
          <w:lang w:eastAsia="en-US"/>
        </w:rPr>
      </w:pPr>
      <w:r w:rsidRPr="001E0715">
        <w:rPr>
          <w:rFonts w:eastAsia="Calibri"/>
          <w:lang w:eastAsia="en-US"/>
        </w:rPr>
        <w:t>Telefonszám: 06-1-795-54-78</w:t>
      </w:r>
    </w:p>
    <w:p w:rsidR="001E0715" w:rsidRPr="001E0715" w:rsidRDefault="001E0715" w:rsidP="001E0715">
      <w:pPr>
        <w:tabs>
          <w:tab w:val="left" w:pos="0"/>
        </w:tabs>
        <w:jc w:val="both"/>
        <w:rPr>
          <w:rFonts w:eastAsia="Calibri"/>
          <w:lang w:eastAsia="en-US"/>
        </w:rPr>
      </w:pPr>
      <w:proofErr w:type="gramStart"/>
      <w:r w:rsidRPr="001E0715">
        <w:rPr>
          <w:rFonts w:eastAsia="Calibri"/>
          <w:lang w:eastAsia="en-US"/>
        </w:rPr>
        <w:t>E-mail:tarsadalmifelzarkozas@emmi.gov.hu</w:t>
      </w:r>
      <w:proofErr w:type="gramEnd"/>
    </w:p>
    <w:p w:rsidR="001E0715" w:rsidRPr="001E0715" w:rsidRDefault="001E0715" w:rsidP="001E0715">
      <w:pPr>
        <w:tabs>
          <w:tab w:val="left" w:pos="0"/>
        </w:tabs>
        <w:ind w:left="567"/>
        <w:jc w:val="both"/>
        <w:rPr>
          <w:rFonts w:ascii="Tahoma" w:eastAsia="Calibri" w:hAnsi="Tahoma" w:cs="Tahoma"/>
          <w:sz w:val="21"/>
          <w:szCs w:val="21"/>
          <w:lang w:eastAsia="en-US"/>
        </w:rPr>
      </w:pPr>
    </w:p>
    <w:p w:rsidR="001F01A4" w:rsidRPr="007E1367" w:rsidRDefault="001F01A4" w:rsidP="00F401B2">
      <w:pPr>
        <w:tabs>
          <w:tab w:val="left" w:pos="0"/>
          <w:tab w:val="right" w:pos="7740"/>
          <w:tab w:val="right" w:pos="9000"/>
        </w:tabs>
        <w:jc w:val="both"/>
        <w:rPr>
          <w:i/>
        </w:rPr>
      </w:pPr>
      <w:r w:rsidRPr="007E1367">
        <w:rPr>
          <w:i/>
        </w:rPr>
        <w:t>Tájékoztatás projekttársaság alapításával kapcsolatban:</w:t>
      </w:r>
    </w:p>
    <w:p w:rsidR="001F01A4" w:rsidRPr="007E1367" w:rsidRDefault="001F01A4" w:rsidP="00F401B2">
      <w:pPr>
        <w:tabs>
          <w:tab w:val="left" w:pos="0"/>
          <w:tab w:val="right" w:pos="7740"/>
          <w:tab w:val="right" w:pos="9000"/>
        </w:tabs>
        <w:jc w:val="both"/>
      </w:pPr>
      <w:r w:rsidRPr="007E1367">
        <w:t>Ajánlatkérő nem írja elő és nem teszi lehetővé gazdálkodó szervezet létrehozását a teljesítés érdekében.</w:t>
      </w:r>
    </w:p>
    <w:p w:rsidR="0033000D" w:rsidRPr="00376DBD" w:rsidRDefault="0033000D" w:rsidP="00F401B2">
      <w:pPr>
        <w:tabs>
          <w:tab w:val="left" w:pos="0"/>
          <w:tab w:val="right" w:pos="7740"/>
          <w:tab w:val="right" w:pos="9000"/>
        </w:tabs>
        <w:jc w:val="both"/>
        <w:rPr>
          <w:b/>
        </w:rPr>
      </w:pPr>
    </w:p>
    <w:p w:rsidR="001E0715" w:rsidRPr="001E0715" w:rsidRDefault="001E0715" w:rsidP="00F401B2">
      <w:pPr>
        <w:tabs>
          <w:tab w:val="left" w:pos="0"/>
          <w:tab w:val="right" w:pos="7740"/>
          <w:tab w:val="right" w:pos="9000"/>
        </w:tabs>
        <w:jc w:val="both"/>
        <w:rPr>
          <w:i/>
        </w:rPr>
      </w:pPr>
      <w:r w:rsidRPr="001E0715">
        <w:rPr>
          <w:i/>
        </w:rPr>
        <w:t>Egyenértékűség:</w:t>
      </w:r>
    </w:p>
    <w:p w:rsidR="001E0715" w:rsidRPr="001E0715" w:rsidRDefault="001E0715" w:rsidP="001E0715">
      <w:pPr>
        <w:tabs>
          <w:tab w:val="left" w:pos="0"/>
          <w:tab w:val="right" w:pos="7740"/>
          <w:tab w:val="right" w:pos="9000"/>
        </w:tabs>
        <w:jc w:val="both"/>
        <w:rPr>
          <w:iCs/>
        </w:rPr>
      </w:pPr>
      <w:r w:rsidRPr="001E0715">
        <w:rPr>
          <w:iCs/>
        </w:rPr>
        <w:t xml:space="preserve">Ajánlatkérő felhívja a figyelmet, hogy a közbeszerzési dokumentumokban meghatározottgyártmányú vagy eredetű dologra történő hivatkozás kizárólag a szerződés tárgyának egyértelmű meghatározása érdekében történt. Ajánlattevők számára minden ilyen eszköz tekintetében lehetőség van azzal egyenértékű termék megajánlására is. </w:t>
      </w:r>
    </w:p>
    <w:p w:rsidR="001E0715" w:rsidRPr="001E0715" w:rsidRDefault="001E0715" w:rsidP="001E0715">
      <w:pPr>
        <w:tabs>
          <w:tab w:val="left" w:pos="0"/>
          <w:tab w:val="right" w:pos="7740"/>
          <w:tab w:val="right" w:pos="9000"/>
        </w:tabs>
        <w:jc w:val="both"/>
        <w:rPr>
          <w:iCs/>
        </w:rPr>
      </w:pPr>
    </w:p>
    <w:p w:rsidR="001E0715" w:rsidRPr="001E0715" w:rsidRDefault="001E0715" w:rsidP="001E0715">
      <w:pPr>
        <w:tabs>
          <w:tab w:val="left" w:pos="0"/>
          <w:tab w:val="right" w:pos="7740"/>
          <w:tab w:val="right" w:pos="9000"/>
        </w:tabs>
        <w:jc w:val="both"/>
        <w:rPr>
          <w:iCs/>
        </w:rPr>
      </w:pPr>
      <w:r w:rsidRPr="001E0715">
        <w:rPr>
          <w:iCs/>
        </w:rPr>
        <w:t xml:space="preserve">Az egyenértékűséget ajánlattevőnek az ajánlatában igazolnia kell oly módon, hogy elkülönített táblázatban feltünteti a közbeszerzési dokumentumokban lévő és a megajánlott terméket az összes releváns paraméterével, továbbá a megajánlott termék paramétereit azt alátámasztó dokumentummal (termékleírás, katalógus, gyártói vagy </w:t>
      </w:r>
      <w:proofErr w:type="spellStart"/>
      <w:r w:rsidRPr="001E0715">
        <w:rPr>
          <w:iCs/>
        </w:rPr>
        <w:t>forgalmazói</w:t>
      </w:r>
      <w:proofErr w:type="spellEnd"/>
      <w:r w:rsidRPr="001E0715">
        <w:rPr>
          <w:iCs/>
        </w:rPr>
        <w:t xml:space="preserve"> nyilatkozat) igazolja.</w:t>
      </w:r>
    </w:p>
    <w:p w:rsidR="001E0715" w:rsidRPr="001E0715" w:rsidRDefault="001E0715" w:rsidP="001E0715">
      <w:pPr>
        <w:tabs>
          <w:tab w:val="left" w:pos="0"/>
          <w:tab w:val="right" w:pos="7740"/>
          <w:tab w:val="right" w:pos="9000"/>
        </w:tabs>
        <w:jc w:val="both"/>
        <w:rPr>
          <w:iCs/>
        </w:rPr>
      </w:pPr>
    </w:p>
    <w:p w:rsidR="001E0715" w:rsidRPr="001E0715" w:rsidRDefault="001E0715" w:rsidP="001E0715">
      <w:pPr>
        <w:tabs>
          <w:tab w:val="left" w:pos="0"/>
          <w:tab w:val="right" w:pos="7740"/>
          <w:tab w:val="right" w:pos="9000"/>
        </w:tabs>
        <w:jc w:val="both"/>
        <w:rPr>
          <w:iCs/>
        </w:rPr>
      </w:pPr>
      <w:r w:rsidRPr="001E0715">
        <w:rPr>
          <w:iCs/>
        </w:rPr>
        <w:t>Egyenértékűséget az érintett termék fő funkcionális paraméterei tekintetében kell igazolni.</w:t>
      </w:r>
    </w:p>
    <w:p w:rsidR="0033000D" w:rsidRPr="001E0715" w:rsidRDefault="0033000D" w:rsidP="00F401B2">
      <w:pPr>
        <w:tabs>
          <w:tab w:val="left" w:pos="0"/>
          <w:tab w:val="right" w:pos="7740"/>
          <w:tab w:val="right" w:pos="9000"/>
        </w:tabs>
        <w:jc w:val="both"/>
      </w:pPr>
      <w:r w:rsidRPr="001E0715">
        <w:br w:type="page"/>
      </w:r>
    </w:p>
    <w:p w:rsidR="00F401B2" w:rsidRPr="0037461C" w:rsidRDefault="00F401B2" w:rsidP="0037461C">
      <w:pPr>
        <w:jc w:val="center"/>
        <w:outlineLvl w:val="1"/>
        <w:rPr>
          <w:rFonts w:ascii="Times New Roman félkövér" w:hAnsi="Times New Roman félkövér"/>
          <w:b/>
          <w:caps/>
          <w:sz w:val="32"/>
          <w:szCs w:val="32"/>
        </w:rPr>
      </w:pPr>
      <w:bookmarkStart w:id="119" w:name="_Toc509761595"/>
      <w:r w:rsidRPr="0037461C">
        <w:rPr>
          <w:rFonts w:ascii="Times New Roman félkövér" w:hAnsi="Times New Roman félkövér"/>
          <w:b/>
          <w:caps/>
          <w:sz w:val="32"/>
          <w:szCs w:val="32"/>
        </w:rPr>
        <w:lastRenderedPageBreak/>
        <w:t xml:space="preserve">IV. </w:t>
      </w:r>
      <w:r w:rsidR="001728B8" w:rsidRPr="0037461C">
        <w:rPr>
          <w:rFonts w:ascii="Times New Roman félkövér" w:hAnsi="Times New Roman félkövér"/>
          <w:b/>
          <w:caps/>
          <w:sz w:val="32"/>
          <w:szCs w:val="32"/>
        </w:rPr>
        <w:t>Szerződés tervezet</w:t>
      </w:r>
      <w:bookmarkEnd w:id="119"/>
    </w:p>
    <w:p w:rsidR="001728B8" w:rsidRDefault="001728B8" w:rsidP="00D409F4">
      <w:pPr>
        <w:outlineLvl w:val="1"/>
        <w:rPr>
          <w:b/>
          <w:i/>
          <w:sz w:val="32"/>
          <w:szCs w:val="32"/>
        </w:rPr>
      </w:pPr>
    </w:p>
    <w:p w:rsidR="00604CFD" w:rsidRPr="00604CFD" w:rsidRDefault="00604CFD" w:rsidP="00604CFD">
      <w:pPr>
        <w:jc w:val="center"/>
        <w:rPr>
          <w:b/>
        </w:rPr>
      </w:pPr>
      <w:r w:rsidRPr="00604CFD">
        <w:rPr>
          <w:b/>
        </w:rPr>
        <w:t xml:space="preserve">VÁLLALKOZÁSI SZERZŐDÉS </w:t>
      </w:r>
    </w:p>
    <w:p w:rsidR="00604CFD" w:rsidRPr="00604CFD" w:rsidRDefault="00604CFD" w:rsidP="00604CFD">
      <w:pPr>
        <w:autoSpaceDE w:val="0"/>
        <w:autoSpaceDN w:val="0"/>
        <w:adjustRightInd w:val="0"/>
        <w:ind w:left="3125"/>
        <w:jc w:val="both"/>
      </w:pPr>
    </w:p>
    <w:p w:rsidR="00604CFD" w:rsidRPr="00604CFD" w:rsidRDefault="00604CFD" w:rsidP="00604CFD">
      <w:pPr>
        <w:autoSpaceDE w:val="0"/>
        <w:autoSpaceDN w:val="0"/>
        <w:adjustRightInd w:val="0"/>
        <w:ind w:left="710"/>
      </w:pPr>
    </w:p>
    <w:p w:rsidR="00604CFD" w:rsidRPr="00604CFD" w:rsidRDefault="00604CFD" w:rsidP="00604CFD">
      <w:pPr>
        <w:autoSpaceDE w:val="0"/>
        <w:autoSpaceDN w:val="0"/>
        <w:adjustRightInd w:val="0"/>
      </w:pPr>
      <w:r w:rsidRPr="00604CFD">
        <w:t>amely létrejött</w:t>
      </w:r>
    </w:p>
    <w:p w:rsidR="00604CFD" w:rsidRPr="00604CFD" w:rsidRDefault="00604CFD" w:rsidP="00604CFD">
      <w:pPr>
        <w:autoSpaceDE w:val="0"/>
        <w:autoSpaceDN w:val="0"/>
        <w:adjustRightInd w:val="0"/>
      </w:pPr>
    </w:p>
    <w:p w:rsidR="00604CFD" w:rsidRPr="00604CFD" w:rsidRDefault="00604CFD" w:rsidP="00604CFD">
      <w:pPr>
        <w:autoSpaceDE w:val="0"/>
        <w:autoSpaceDN w:val="0"/>
        <w:adjustRightInd w:val="0"/>
        <w:ind w:left="2124" w:hanging="2124"/>
        <w:rPr>
          <w:b/>
          <w:bCs/>
        </w:rPr>
      </w:pPr>
      <w:r w:rsidRPr="00604CFD">
        <w:rPr>
          <w:b/>
        </w:rPr>
        <w:t>egyrészről:</w:t>
      </w:r>
      <w:r w:rsidRPr="00604CFD">
        <w:rPr>
          <w:b/>
        </w:rPr>
        <w:tab/>
      </w:r>
      <w:r w:rsidR="008A1404">
        <w:rPr>
          <w:b/>
        </w:rPr>
        <w:t>Gyömrő Város</w:t>
      </w:r>
      <w:r w:rsidRPr="00604CFD">
        <w:rPr>
          <w:b/>
          <w:bCs/>
        </w:rPr>
        <w:t xml:space="preserve"> Önkormányzata </w:t>
      </w:r>
    </w:p>
    <w:p w:rsidR="00604CFD" w:rsidRPr="00604CFD" w:rsidRDefault="00604CFD" w:rsidP="00604CFD">
      <w:pPr>
        <w:autoSpaceDE w:val="0"/>
        <w:autoSpaceDN w:val="0"/>
        <w:adjustRightInd w:val="0"/>
        <w:ind w:left="1416" w:firstLine="708"/>
      </w:pPr>
      <w:r w:rsidRPr="00604CFD">
        <w:t xml:space="preserve">Székhelye: </w:t>
      </w:r>
      <w:r w:rsidR="00E63029">
        <w:t>2230 Gyömrő, Fő tér 1</w:t>
      </w:r>
      <w:r w:rsidRPr="00604CFD">
        <w:t>.</w:t>
      </w:r>
    </w:p>
    <w:p w:rsidR="00604CFD" w:rsidRPr="00604CFD" w:rsidRDefault="00604CFD" w:rsidP="00604CFD">
      <w:pPr>
        <w:autoSpaceDE w:val="0"/>
        <w:autoSpaceDN w:val="0"/>
        <w:adjustRightInd w:val="0"/>
        <w:ind w:left="2124"/>
      </w:pPr>
      <w:r w:rsidRPr="00604CFD">
        <w:t xml:space="preserve">Adóigazgatási szám: </w:t>
      </w:r>
      <w:r w:rsidR="00E63029">
        <w:rPr>
          <w:rFonts w:eastAsia="HG Mincho Light J"/>
          <w:color w:val="000000"/>
        </w:rPr>
        <w:t>………………………….</w:t>
      </w:r>
    </w:p>
    <w:p w:rsidR="00604CFD" w:rsidRPr="00604CFD" w:rsidRDefault="00604CFD" w:rsidP="00604CFD">
      <w:pPr>
        <w:autoSpaceDE w:val="0"/>
        <w:autoSpaceDN w:val="0"/>
        <w:adjustRightInd w:val="0"/>
        <w:ind w:left="2124"/>
      </w:pPr>
      <w:r w:rsidRPr="00604CFD">
        <w:t xml:space="preserve">Pénzforgalmi jelzőszám: </w:t>
      </w:r>
      <w:r w:rsidR="00E63029">
        <w:rPr>
          <w:rFonts w:eastAsia="HG Mincho Light J"/>
          <w:color w:val="000000"/>
        </w:rPr>
        <w:t>……………………….</w:t>
      </w:r>
    </w:p>
    <w:p w:rsidR="00604CFD" w:rsidRPr="00604CFD" w:rsidRDefault="00604CFD" w:rsidP="00604CFD">
      <w:pPr>
        <w:autoSpaceDE w:val="0"/>
        <w:autoSpaceDN w:val="0"/>
        <w:adjustRightInd w:val="0"/>
        <w:ind w:left="2124"/>
      </w:pPr>
      <w:r w:rsidRPr="00604CFD">
        <w:t xml:space="preserve">képviseli: </w:t>
      </w:r>
      <w:r w:rsidR="00E63029">
        <w:t>dr. Mezey Attila</w:t>
      </w:r>
      <w:r w:rsidRPr="00604CFD">
        <w:t xml:space="preserve"> polgármester</w:t>
      </w:r>
    </w:p>
    <w:p w:rsidR="00604CFD" w:rsidRPr="00604CFD" w:rsidRDefault="00604CFD" w:rsidP="00604CFD">
      <w:pPr>
        <w:autoSpaceDE w:val="0"/>
        <w:autoSpaceDN w:val="0"/>
        <w:adjustRightInd w:val="0"/>
        <w:ind w:left="2124"/>
      </w:pPr>
    </w:p>
    <w:p w:rsidR="00604CFD" w:rsidRPr="00604CFD" w:rsidRDefault="00604CFD" w:rsidP="00604CFD">
      <w:pPr>
        <w:tabs>
          <w:tab w:val="left" w:pos="7668"/>
        </w:tabs>
        <w:autoSpaceDE w:val="0"/>
        <w:autoSpaceDN w:val="0"/>
        <w:adjustRightInd w:val="0"/>
        <w:rPr>
          <w:b/>
          <w:bCs/>
        </w:rPr>
      </w:pPr>
      <w:r w:rsidRPr="00604CFD">
        <w:t>mint megrendelő</w:t>
      </w:r>
      <w:r w:rsidR="00E173A6">
        <w:t>k</w:t>
      </w:r>
      <w:r w:rsidRPr="00604CFD">
        <w:t>, továbbiakban</w:t>
      </w:r>
      <w:r w:rsidR="00E173A6">
        <w:t xml:space="preserve"> együtt mint</w:t>
      </w:r>
      <w:r w:rsidRPr="00604CFD">
        <w:t xml:space="preserve">: </w:t>
      </w:r>
      <w:r w:rsidR="00E173A6">
        <w:rPr>
          <w:b/>
          <w:bCs/>
        </w:rPr>
        <w:t>Megrendelő</w:t>
      </w:r>
      <w:r w:rsidRPr="00604CFD">
        <w:rPr>
          <w:b/>
          <w:bCs/>
        </w:rPr>
        <w:tab/>
      </w:r>
    </w:p>
    <w:p w:rsidR="00604CFD" w:rsidRPr="00604CFD" w:rsidRDefault="00604CFD" w:rsidP="00604CFD">
      <w:pPr>
        <w:autoSpaceDE w:val="0"/>
        <w:autoSpaceDN w:val="0"/>
        <w:adjustRightInd w:val="0"/>
        <w:ind w:left="1490" w:firstLine="634"/>
      </w:pPr>
    </w:p>
    <w:p w:rsidR="00604CFD" w:rsidRPr="00604CFD" w:rsidRDefault="00604CFD" w:rsidP="00604CFD">
      <w:pPr>
        <w:framePr w:w="1442" w:h="271" w:hRule="exact" w:hSpace="38" w:wrap="auto" w:vAnchor="text" w:hAnchor="text" w:x="1" w:y="59"/>
        <w:autoSpaceDE w:val="0"/>
        <w:autoSpaceDN w:val="0"/>
        <w:adjustRightInd w:val="0"/>
        <w:jc w:val="both"/>
        <w:rPr>
          <w:b/>
          <w:bCs/>
        </w:rPr>
      </w:pPr>
      <w:r w:rsidRPr="00604CFD">
        <w:rPr>
          <w:b/>
          <w:bCs/>
        </w:rPr>
        <w:t>másrészről:</w:t>
      </w:r>
    </w:p>
    <w:p w:rsidR="00604CFD" w:rsidRPr="00604CFD" w:rsidRDefault="00604CFD" w:rsidP="00604CFD">
      <w:pPr>
        <w:autoSpaceDE w:val="0"/>
        <w:autoSpaceDN w:val="0"/>
        <w:adjustRightInd w:val="0"/>
        <w:ind w:left="2127" w:right="2112"/>
        <w:rPr>
          <w:b/>
        </w:rPr>
      </w:pPr>
      <w:r w:rsidRPr="00604CFD">
        <w:rPr>
          <w:b/>
        </w:rPr>
        <w:t>……………………………………………...</w:t>
      </w:r>
    </w:p>
    <w:p w:rsidR="00604CFD" w:rsidRPr="00604CFD" w:rsidRDefault="00604CFD" w:rsidP="00604CFD">
      <w:pPr>
        <w:autoSpaceDE w:val="0"/>
        <w:autoSpaceDN w:val="0"/>
        <w:adjustRightInd w:val="0"/>
        <w:ind w:left="2127" w:right="2112"/>
      </w:pPr>
      <w:r w:rsidRPr="00604CFD">
        <w:t>Székhely: …………………………………….</w:t>
      </w:r>
    </w:p>
    <w:p w:rsidR="00604CFD" w:rsidRPr="00604CFD" w:rsidRDefault="00604CFD" w:rsidP="00604CFD">
      <w:pPr>
        <w:autoSpaceDE w:val="0"/>
        <w:autoSpaceDN w:val="0"/>
        <w:adjustRightInd w:val="0"/>
        <w:ind w:left="2127" w:right="2112"/>
      </w:pPr>
      <w:r w:rsidRPr="00604CFD">
        <w:t>Cégjegyzékszám: ………………</w:t>
      </w:r>
      <w:proofErr w:type="gramStart"/>
      <w:r w:rsidRPr="00604CFD">
        <w:t>…….</w:t>
      </w:r>
      <w:proofErr w:type="gramEnd"/>
      <w:r w:rsidRPr="00604CFD">
        <w:t>.</w:t>
      </w:r>
    </w:p>
    <w:p w:rsidR="00604CFD" w:rsidRPr="00604CFD" w:rsidRDefault="00604CFD" w:rsidP="00604CFD">
      <w:pPr>
        <w:autoSpaceDE w:val="0"/>
        <w:autoSpaceDN w:val="0"/>
        <w:adjustRightInd w:val="0"/>
        <w:ind w:left="2127" w:right="2112"/>
      </w:pPr>
      <w:r w:rsidRPr="00604CFD">
        <w:t>Adóigazgatási szám: …………………</w:t>
      </w:r>
    </w:p>
    <w:p w:rsidR="00604CFD" w:rsidRPr="00604CFD" w:rsidRDefault="00604CFD" w:rsidP="00604CFD">
      <w:pPr>
        <w:autoSpaceDE w:val="0"/>
        <w:autoSpaceDN w:val="0"/>
        <w:adjustRightInd w:val="0"/>
        <w:ind w:left="2127"/>
      </w:pPr>
      <w:r w:rsidRPr="00604CFD">
        <w:t>Pénzforgalmi jelzőszám: …………………</w:t>
      </w:r>
      <w:proofErr w:type="gramStart"/>
      <w:r w:rsidRPr="00604CFD">
        <w:t>…….</w:t>
      </w:r>
      <w:proofErr w:type="gramEnd"/>
      <w:r w:rsidRPr="00604CFD">
        <w:t>.</w:t>
      </w:r>
    </w:p>
    <w:p w:rsidR="00604CFD" w:rsidRPr="00604CFD" w:rsidRDefault="00604CFD" w:rsidP="00604CFD">
      <w:pPr>
        <w:autoSpaceDE w:val="0"/>
        <w:autoSpaceDN w:val="0"/>
        <w:adjustRightInd w:val="0"/>
        <w:ind w:left="2127" w:right="2112"/>
        <w:jc w:val="both"/>
      </w:pPr>
      <w:r w:rsidRPr="00604CFD">
        <w:t>képviseli: ……………………………………….</w:t>
      </w:r>
    </w:p>
    <w:p w:rsidR="00604CFD" w:rsidRPr="00604CFD" w:rsidRDefault="00604CFD" w:rsidP="00604CFD">
      <w:pPr>
        <w:autoSpaceDE w:val="0"/>
        <w:autoSpaceDN w:val="0"/>
        <w:adjustRightInd w:val="0"/>
        <w:ind w:right="1"/>
        <w:jc w:val="both"/>
      </w:pPr>
    </w:p>
    <w:p w:rsidR="00604CFD" w:rsidRPr="00604CFD" w:rsidRDefault="00604CFD" w:rsidP="00604CFD">
      <w:pPr>
        <w:autoSpaceDE w:val="0"/>
        <w:autoSpaceDN w:val="0"/>
        <w:adjustRightInd w:val="0"/>
        <w:ind w:right="1"/>
        <w:jc w:val="both"/>
      </w:pPr>
      <w:r w:rsidRPr="00604CFD">
        <w:t xml:space="preserve">mint vállalkozó, a továbbiakban: </w:t>
      </w:r>
      <w:r w:rsidRPr="00604CFD">
        <w:rPr>
          <w:b/>
          <w:bCs/>
        </w:rPr>
        <w:t xml:space="preserve">Vállalkozó </w:t>
      </w:r>
      <w:r w:rsidRPr="00604CFD">
        <w:t xml:space="preserve">- Megrendelő és Vállalkozó a továbbiakban együtt: </w:t>
      </w:r>
      <w:r w:rsidRPr="00604CFD">
        <w:rPr>
          <w:b/>
          <w:bCs/>
        </w:rPr>
        <w:t xml:space="preserve">Felek </w:t>
      </w:r>
      <w:r w:rsidRPr="00604CFD">
        <w:t>-</w:t>
      </w:r>
    </w:p>
    <w:p w:rsidR="00604CFD" w:rsidRPr="00604CFD" w:rsidRDefault="00604CFD" w:rsidP="00604CFD">
      <w:pPr>
        <w:autoSpaceDE w:val="0"/>
        <w:autoSpaceDN w:val="0"/>
        <w:adjustRightInd w:val="0"/>
        <w:jc w:val="both"/>
      </w:pPr>
      <w:r w:rsidRPr="00604CFD">
        <w:t xml:space="preserve">között, a jelen szerződés szerinti napon és helyen, az alábbiak szerint meghatározott feltételekkel: </w:t>
      </w:r>
    </w:p>
    <w:p w:rsidR="00604CFD" w:rsidRPr="00604CFD" w:rsidRDefault="00604CFD" w:rsidP="00604CFD">
      <w:pPr>
        <w:autoSpaceDE w:val="0"/>
        <w:autoSpaceDN w:val="0"/>
        <w:adjustRightInd w:val="0"/>
      </w:pPr>
    </w:p>
    <w:p w:rsidR="00604CFD" w:rsidRPr="00604CFD" w:rsidRDefault="00604CFD" w:rsidP="00604CFD">
      <w:pPr>
        <w:autoSpaceDE w:val="0"/>
        <w:autoSpaceDN w:val="0"/>
        <w:adjustRightInd w:val="0"/>
        <w:rPr>
          <w:b/>
          <w:bCs/>
        </w:rPr>
      </w:pPr>
      <w:r w:rsidRPr="00604CFD">
        <w:rPr>
          <w:b/>
          <w:bCs/>
        </w:rPr>
        <w:t>ELŐZMÉNYEK</w:t>
      </w:r>
    </w:p>
    <w:p w:rsidR="00604CFD" w:rsidRPr="00604CFD" w:rsidRDefault="00604CFD" w:rsidP="00604CFD">
      <w:pPr>
        <w:autoSpaceDE w:val="0"/>
        <w:autoSpaceDN w:val="0"/>
        <w:adjustRightInd w:val="0"/>
        <w:jc w:val="both"/>
      </w:pPr>
      <w:r w:rsidRPr="00604CFD">
        <w:t>Megrendelő, mint ajánlatkérő 201</w:t>
      </w:r>
      <w:r w:rsidR="00E63029">
        <w:t>8</w:t>
      </w:r>
      <w:r w:rsidRPr="00604CFD">
        <w:t xml:space="preserve">. </w:t>
      </w:r>
      <w:r w:rsidR="00E63029">
        <w:t>március …..</w:t>
      </w:r>
      <w:r w:rsidRPr="00604CFD">
        <w:t xml:space="preserve">. napján, ajánlattételi felhívással a közbeszerzésekről szóló 2015. évi CXLIII. törvény (a továbbiakban: Kbt.) Harmadik Rész 115. § (1) bekezdés alapján </w:t>
      </w:r>
      <w:r w:rsidRPr="00604CFD">
        <w:rPr>
          <w:b/>
          <w:bCs/>
        </w:rPr>
        <w:t>„</w:t>
      </w:r>
      <w:bookmarkStart w:id="120" w:name="_Hlk509753559"/>
      <w:r w:rsidR="00E63029" w:rsidRPr="00E63029">
        <w:rPr>
          <w:bCs/>
          <w:iCs/>
        </w:rPr>
        <w:t>Óvodák részleges felújítása az „Óvodai szolgáltatások fejlesztésének megvalósítása Gyömrőn” című VEKOP-6.1.1-15-PT1-2016-00009 azonosító számú projekt finanszírozásból</w:t>
      </w:r>
      <w:bookmarkEnd w:id="120"/>
      <w:r w:rsidR="00E63029" w:rsidRPr="00E63029">
        <w:rPr>
          <w:b/>
          <w:bCs/>
          <w:iCs/>
        </w:rPr>
        <w:t xml:space="preserve"> </w:t>
      </w:r>
      <w:r w:rsidRPr="00604CFD">
        <w:rPr>
          <w:b/>
          <w:bCs/>
        </w:rPr>
        <w:t xml:space="preserve">" </w:t>
      </w:r>
      <w:r w:rsidRPr="00604CFD">
        <w:t>tárgyban hirdetmény közzététele nélküli nyílt közbeszerzési eljárást indított. Megrendelő a közbeszerzési eljárásában benyújtott ajánlatokat megvizsgálta, és döntését 201</w:t>
      </w:r>
      <w:r w:rsidR="00E63029">
        <w:t>8</w:t>
      </w:r>
      <w:r w:rsidRPr="00604CFD">
        <w:t>. …</w:t>
      </w:r>
      <w:proofErr w:type="gramStart"/>
      <w:r w:rsidRPr="00604CFD">
        <w:t>…….</w:t>
      </w:r>
      <w:proofErr w:type="gramEnd"/>
      <w:r w:rsidRPr="00604CFD">
        <w:t>. hó ……. napján meghozta, erről ajánlattevőket az összegezés megküldésével 201</w:t>
      </w:r>
      <w:r w:rsidR="00E63029">
        <w:t>8</w:t>
      </w:r>
      <w:r w:rsidRPr="00604CFD">
        <w:t>. ………………. napján tájékoztatta. Megrendelőnek a közbeszerzési eljárásban hozott döntése szerint a</w:t>
      </w:r>
      <w:r w:rsidR="00E63029">
        <w:t>z eljárás ……. részében</w:t>
      </w:r>
      <w:r w:rsidRPr="00604CFD">
        <w:t xml:space="preserve"> nyertes ajánlattevő, Vállalkozó lett.</w:t>
      </w:r>
    </w:p>
    <w:p w:rsidR="00604CFD" w:rsidRPr="00604CFD" w:rsidRDefault="00604CFD" w:rsidP="00604CFD">
      <w:pPr>
        <w:autoSpaceDE w:val="0"/>
        <w:autoSpaceDN w:val="0"/>
        <w:adjustRightInd w:val="0"/>
        <w:jc w:val="both"/>
      </w:pPr>
    </w:p>
    <w:p w:rsidR="00604CFD" w:rsidRPr="00604CFD" w:rsidRDefault="00604CFD" w:rsidP="00604CFD">
      <w:pPr>
        <w:autoSpaceDE w:val="0"/>
        <w:autoSpaceDN w:val="0"/>
        <w:adjustRightInd w:val="0"/>
        <w:ind w:left="422" w:hanging="422"/>
        <w:jc w:val="both"/>
        <w:rPr>
          <w:b/>
          <w:bCs/>
        </w:rPr>
      </w:pPr>
      <w:r w:rsidRPr="00604CFD">
        <w:rPr>
          <w:b/>
          <w:bCs/>
        </w:rPr>
        <w:t>1.</w:t>
      </w:r>
      <w:r w:rsidRPr="00604CFD">
        <w:rPr>
          <w:b/>
          <w:bCs/>
        </w:rPr>
        <w:tab/>
        <w:t>A SZERZŐDÉS DOKUMENTUMAI, HIERARCHIÁJA, KBT. ÁLTAL MEGHATÁROZOTT TARTALOM</w:t>
      </w:r>
    </w:p>
    <w:p w:rsidR="00604CFD" w:rsidRPr="00604CFD" w:rsidRDefault="00604CFD" w:rsidP="00604CFD">
      <w:pPr>
        <w:widowControl w:val="0"/>
        <w:numPr>
          <w:ilvl w:val="0"/>
          <w:numId w:val="8"/>
        </w:numPr>
        <w:tabs>
          <w:tab w:val="left" w:pos="408"/>
        </w:tabs>
        <w:autoSpaceDE w:val="0"/>
        <w:autoSpaceDN w:val="0"/>
        <w:adjustRightInd w:val="0"/>
        <w:ind w:left="408" w:hanging="408"/>
        <w:jc w:val="both"/>
      </w:pPr>
      <w:r w:rsidRPr="00604CFD">
        <w:t>A Kbt. szerinti eljárás során keletkezett iratokat úgy kell tekinteni, mint amelyek a jelen szerződés elválaszthatatlan részét képezik, azzal együtt olvasandók és értelmezendők, különös tekintettel az alábbi dokumentumokra: Közbeszerzési dokumentumok, Vállalkozó nyertes ajánlata. Ezen dokumentumok fizikailag ugyan nem kerülnek csatolásra a szerződés törzsszövegéhez, ám a Felek számára ismert azok tartalma. A fenti dokumentumok közötti, ugyanazon kérdésre vonatkozó bármely eltérés, ellentmondás, értelmezési nehézség esetén a dokumentumok hierarchiája a következő: jelen szerződés törzs szövege, egyéb közbeszerzési dokumentum, Ajánlattevő nyertes ajánlata.</w:t>
      </w:r>
    </w:p>
    <w:p w:rsidR="00604CFD" w:rsidRPr="00604CFD" w:rsidRDefault="00604CFD" w:rsidP="00604CFD">
      <w:pPr>
        <w:widowControl w:val="0"/>
        <w:numPr>
          <w:ilvl w:val="0"/>
          <w:numId w:val="8"/>
        </w:numPr>
        <w:tabs>
          <w:tab w:val="left" w:pos="408"/>
        </w:tabs>
        <w:autoSpaceDE w:val="0"/>
        <w:autoSpaceDN w:val="0"/>
        <w:adjustRightInd w:val="0"/>
        <w:ind w:left="408" w:hanging="408"/>
        <w:jc w:val="both"/>
      </w:pPr>
      <w:r w:rsidRPr="00604CFD">
        <w:t xml:space="preserve">A Kbt. 131. § (2) bekezdésének eleget téve Felek rögzítik, hogy a szerződés részét képezi Vállalkozó Ajánlata, így a nyertes ajánlat értékelésre kerülő tartalmi elemei a szerződés </w:t>
      </w:r>
      <w:r w:rsidRPr="00604CFD">
        <w:lastRenderedPageBreak/>
        <w:t>részét, Vállalkozó kötelezettségét képezik.</w:t>
      </w:r>
    </w:p>
    <w:p w:rsidR="00604CFD" w:rsidRPr="00604CFD" w:rsidRDefault="00604CFD" w:rsidP="00604CFD">
      <w:pPr>
        <w:widowControl w:val="0"/>
        <w:numPr>
          <w:ilvl w:val="0"/>
          <w:numId w:val="8"/>
        </w:numPr>
        <w:tabs>
          <w:tab w:val="left" w:pos="408"/>
        </w:tabs>
        <w:autoSpaceDE w:val="0"/>
        <w:autoSpaceDN w:val="0"/>
        <w:adjustRightInd w:val="0"/>
        <w:ind w:left="408" w:hanging="408"/>
        <w:jc w:val="both"/>
      </w:pPr>
      <w:r w:rsidRPr="00604CFD">
        <w:t xml:space="preserve">A Kbt. 136. § (1) bekezdés a) pontjának eleget téve Felek megállapodnak, hogy Vállalkozó a szerződés teljesítése során nem fizethet ki, illetve számolhat el a szerződés teljesítésével összefüggésben olyan költségeket, melyek a Kbt. 62. § (1) bekezdés k) pont </w:t>
      </w:r>
      <w:proofErr w:type="spellStart"/>
      <w:proofErr w:type="gramStart"/>
      <w:r w:rsidRPr="00604CFD">
        <w:t>ka</w:t>
      </w:r>
      <w:proofErr w:type="spellEnd"/>
      <w:r w:rsidRPr="00604CFD">
        <w:t>)-</w:t>
      </w:r>
      <w:proofErr w:type="spellStart"/>
      <w:proofErr w:type="gramEnd"/>
      <w:r w:rsidRPr="00604CFD">
        <w:t>kb</w:t>
      </w:r>
      <w:proofErr w:type="spellEnd"/>
      <w:r w:rsidRPr="00604CFD">
        <w:t>) alpontok szerinti feltételeknek nem megfelelő társaság tekintetében merülnek fel, és melyek Vállalkozó adóköteles jövedelmének csökkentésére alkalmasak.</w:t>
      </w:r>
    </w:p>
    <w:p w:rsidR="00604CFD" w:rsidRPr="00604CFD" w:rsidRDefault="00604CFD" w:rsidP="00604CFD">
      <w:pPr>
        <w:widowControl w:val="0"/>
        <w:numPr>
          <w:ilvl w:val="0"/>
          <w:numId w:val="9"/>
        </w:numPr>
        <w:tabs>
          <w:tab w:val="left" w:pos="408"/>
        </w:tabs>
        <w:autoSpaceDE w:val="0"/>
        <w:autoSpaceDN w:val="0"/>
        <w:adjustRightInd w:val="0"/>
        <w:ind w:left="408" w:hanging="408"/>
        <w:jc w:val="both"/>
      </w:pPr>
      <w:r w:rsidRPr="00604CFD">
        <w:t>A Kbt. 136. § (1) bekezdés b) pontjának eleget téve Felek megállapodnak, hogy Vállalkozó köteles a jelen szerződés teljesítésének teljes időtartama alatt tulajdonosi szerkezetét a Megrendelő számára megismerhetővé tenni. Vállalkozó - a megismerhetővé tételre vonatkozó kötelezettsége mellett -a jelen szerződés időtartama alatt írásban köteles tájékoztatni Megrendelőt minden, a tulajdonosi szerkezetében bekövetkezett változásról, a megváltozott és az új adatok, valamint a változás hatályának megjelölésével. Vállalkozó a jelen szerződés teljesítésének teljes időtartama alatt haladéktalanul írásban köteles Megrendelőt értesíteni a Kbt. 143. § (3) bekezdésében megjelölt ügyletekről.</w:t>
      </w:r>
    </w:p>
    <w:p w:rsidR="00604CFD" w:rsidRPr="00604CFD" w:rsidRDefault="00604CFD" w:rsidP="00604CFD">
      <w:pPr>
        <w:widowControl w:val="0"/>
        <w:numPr>
          <w:ilvl w:val="0"/>
          <w:numId w:val="9"/>
        </w:numPr>
        <w:tabs>
          <w:tab w:val="left" w:pos="408"/>
        </w:tabs>
        <w:autoSpaceDE w:val="0"/>
        <w:autoSpaceDN w:val="0"/>
        <w:adjustRightInd w:val="0"/>
        <w:ind w:left="408" w:hanging="408"/>
        <w:jc w:val="both"/>
      </w:pPr>
      <w:r w:rsidRPr="00604CFD">
        <w:t>A Kbt. 143. § (3) bekezdésének eleget téve Felek rögzítik, hogy Megrendelő jogosult és egyben köteles a szerződést felmondani - ha szükséges olyan határidővel, amely lehetővé teszi, hogy a szerződéssel érintett feladata ellátásáról gondoskodni tudjon - ha</w:t>
      </w:r>
    </w:p>
    <w:p w:rsidR="00604CFD" w:rsidRPr="00604CFD" w:rsidRDefault="00604CFD" w:rsidP="00604CFD">
      <w:pPr>
        <w:widowControl w:val="0"/>
        <w:numPr>
          <w:ilvl w:val="0"/>
          <w:numId w:val="10"/>
        </w:numPr>
        <w:tabs>
          <w:tab w:val="left" w:pos="686"/>
        </w:tabs>
        <w:autoSpaceDE w:val="0"/>
        <w:autoSpaceDN w:val="0"/>
        <w:adjustRightInd w:val="0"/>
        <w:ind w:left="422"/>
        <w:jc w:val="both"/>
      </w:pPr>
      <w:r w:rsidRPr="00604CFD">
        <w:t xml:space="preserve">Vállalkozóban közvetetten vagy közvetlenül 25%-ot meghaladó tulajdoni részesedést szerez valamely olyan jogi személy vagy személyes joga szerint jogképes szervezet, amely tekintetében fennáll a Kbt. 62. § (1) bekezdés k) pont </w:t>
      </w:r>
      <w:proofErr w:type="spellStart"/>
      <w:r w:rsidRPr="00604CFD">
        <w:t>kb</w:t>
      </w:r>
      <w:proofErr w:type="spellEnd"/>
      <w:r w:rsidRPr="00604CFD">
        <w:t>) alpontjában meghatározott valamely feltétel.</w:t>
      </w:r>
    </w:p>
    <w:p w:rsidR="00604CFD" w:rsidRPr="00604CFD" w:rsidRDefault="00604CFD" w:rsidP="00604CFD">
      <w:pPr>
        <w:widowControl w:val="0"/>
        <w:numPr>
          <w:ilvl w:val="0"/>
          <w:numId w:val="10"/>
        </w:numPr>
        <w:tabs>
          <w:tab w:val="left" w:pos="686"/>
        </w:tabs>
        <w:autoSpaceDE w:val="0"/>
        <w:autoSpaceDN w:val="0"/>
        <w:adjustRightInd w:val="0"/>
        <w:ind w:left="422"/>
        <w:jc w:val="both"/>
      </w:pPr>
      <w:r w:rsidRPr="00604CFD">
        <w:t xml:space="preserve">Vállalkozó közvetetten vagy közvetlenül 25%-ot meghaladó tulajdoni részesedést szerez valamely olyan jogi személyben vagy személyes joga szerint jogképes szervezetben, amely tekintetében fennáll a Kbt. 62. § (1) bekezdés k) pont </w:t>
      </w:r>
      <w:proofErr w:type="spellStart"/>
      <w:r w:rsidRPr="00604CFD">
        <w:t>kb</w:t>
      </w:r>
      <w:proofErr w:type="spellEnd"/>
      <w:r w:rsidRPr="00604CFD">
        <w:t>) alpontjában meghatározott valamely feltétel.</w:t>
      </w:r>
    </w:p>
    <w:p w:rsidR="00604CFD" w:rsidRPr="00604CFD" w:rsidRDefault="00604CFD" w:rsidP="00604CFD">
      <w:pPr>
        <w:widowControl w:val="0"/>
        <w:numPr>
          <w:ilvl w:val="0"/>
          <w:numId w:val="11"/>
        </w:numPr>
        <w:tabs>
          <w:tab w:val="left" w:pos="408"/>
        </w:tabs>
        <w:autoSpaceDE w:val="0"/>
        <w:autoSpaceDN w:val="0"/>
        <w:adjustRightInd w:val="0"/>
        <w:ind w:left="408" w:hanging="408"/>
        <w:jc w:val="both"/>
      </w:pPr>
      <w:r w:rsidRPr="00604CFD">
        <w:t>Vállalkozó nyilatkozza, hogy a Kbt. 138. § (1) és (5) bekezdését figyelembe vette közbeszerzési eljárás előkészítése során.</w:t>
      </w:r>
    </w:p>
    <w:p w:rsidR="00604CFD" w:rsidRPr="00604CFD" w:rsidRDefault="00604CFD" w:rsidP="00604CFD">
      <w:pPr>
        <w:widowControl w:val="0"/>
        <w:numPr>
          <w:ilvl w:val="0"/>
          <w:numId w:val="11"/>
        </w:numPr>
        <w:tabs>
          <w:tab w:val="left" w:pos="408"/>
        </w:tabs>
        <w:autoSpaceDE w:val="0"/>
        <w:autoSpaceDN w:val="0"/>
        <w:adjustRightInd w:val="0"/>
        <w:ind w:left="408" w:hanging="408"/>
        <w:jc w:val="both"/>
      </w:pPr>
      <w:r w:rsidRPr="00604CFD">
        <w:t>A szerződés teljesítése során a Kbt. 138. §-</w:t>
      </w:r>
      <w:proofErr w:type="spellStart"/>
      <w:r w:rsidRPr="00604CFD">
        <w:t>tól</w:t>
      </w:r>
      <w:proofErr w:type="spellEnd"/>
      <w:r w:rsidRPr="00604CFD">
        <w:t xml:space="preserve"> a Kbt. 139. §-</w:t>
      </w:r>
      <w:proofErr w:type="spellStart"/>
      <w:r w:rsidRPr="00604CFD">
        <w:t>ig</w:t>
      </w:r>
      <w:proofErr w:type="spellEnd"/>
      <w:r w:rsidRPr="00604CFD">
        <w:t xml:space="preserve"> terjedő rendelkezések értelemszerűen irányadók.</w:t>
      </w:r>
    </w:p>
    <w:p w:rsidR="00604CFD" w:rsidRPr="00604CFD" w:rsidRDefault="00604CFD" w:rsidP="00604CFD">
      <w:pPr>
        <w:widowControl w:val="0"/>
        <w:numPr>
          <w:ilvl w:val="0"/>
          <w:numId w:val="11"/>
        </w:numPr>
        <w:tabs>
          <w:tab w:val="left" w:pos="408"/>
        </w:tabs>
        <w:autoSpaceDE w:val="0"/>
        <w:autoSpaceDN w:val="0"/>
        <w:adjustRightInd w:val="0"/>
      </w:pPr>
      <w:r w:rsidRPr="00604CFD">
        <w:t>A szerződés módosítása kapcsán a Kbt. 141. § irányadó.</w:t>
      </w:r>
    </w:p>
    <w:p w:rsidR="00604CFD" w:rsidRPr="00604CFD" w:rsidRDefault="00604CFD" w:rsidP="00604CFD">
      <w:pPr>
        <w:autoSpaceDE w:val="0"/>
        <w:autoSpaceDN w:val="0"/>
        <w:adjustRightInd w:val="0"/>
      </w:pPr>
    </w:p>
    <w:p w:rsidR="00604CFD" w:rsidRPr="00604CFD" w:rsidRDefault="00604CFD" w:rsidP="00604CFD">
      <w:pPr>
        <w:tabs>
          <w:tab w:val="left" w:pos="418"/>
        </w:tabs>
        <w:autoSpaceDE w:val="0"/>
        <w:autoSpaceDN w:val="0"/>
        <w:adjustRightInd w:val="0"/>
        <w:rPr>
          <w:b/>
          <w:bCs/>
        </w:rPr>
      </w:pPr>
      <w:r w:rsidRPr="00604CFD">
        <w:rPr>
          <w:b/>
          <w:bCs/>
        </w:rPr>
        <w:t>2.</w:t>
      </w:r>
      <w:r w:rsidRPr="00604CFD">
        <w:rPr>
          <w:b/>
          <w:bCs/>
        </w:rPr>
        <w:tab/>
        <w:t>A SZERZŐDÉS TÁRGYA</w:t>
      </w:r>
    </w:p>
    <w:p w:rsidR="00604CFD" w:rsidRPr="00604CFD" w:rsidRDefault="00604CFD" w:rsidP="00604CFD">
      <w:pPr>
        <w:widowControl w:val="0"/>
        <w:numPr>
          <w:ilvl w:val="0"/>
          <w:numId w:val="12"/>
        </w:numPr>
        <w:tabs>
          <w:tab w:val="left" w:pos="422"/>
        </w:tabs>
        <w:autoSpaceDE w:val="0"/>
        <w:autoSpaceDN w:val="0"/>
        <w:adjustRightInd w:val="0"/>
        <w:ind w:left="422" w:hanging="422"/>
        <w:jc w:val="both"/>
      </w:pPr>
      <w:r w:rsidRPr="00604CFD">
        <w:t>Jelen szerződés alapján Megrendelő megrendeli, Vállalkozó pedig elvállalja fenti előzmények között nevesített</w:t>
      </w:r>
      <w:r w:rsidRPr="00604CFD">
        <w:rPr>
          <w:b/>
          <w:bCs/>
        </w:rPr>
        <w:t xml:space="preserve"> „</w:t>
      </w:r>
      <w:r w:rsidR="00E1412F" w:rsidRPr="00E1412F">
        <w:rPr>
          <w:bCs/>
          <w:iCs/>
        </w:rPr>
        <w:t>Óvodák részleges felújítása az „Óvodai szolgáltatások fejlesztésének megvalósítása Gyömrőn” című VEKOP-6.1.1-15-PT1-2016-00009 azonosító számú projekt finanszírozásból</w:t>
      </w:r>
      <w:r w:rsidRPr="00604CFD">
        <w:rPr>
          <w:b/>
          <w:bCs/>
        </w:rPr>
        <w:t xml:space="preserve">" </w:t>
      </w:r>
      <w:r w:rsidRPr="00604CFD">
        <w:t>tárgyú</w:t>
      </w:r>
      <w:r w:rsidR="00E1412F">
        <w:t xml:space="preserve"> közbeszerzési </w:t>
      </w:r>
      <w:proofErr w:type="gramStart"/>
      <w:r w:rsidR="00E1412F">
        <w:t>eljárás  …</w:t>
      </w:r>
      <w:proofErr w:type="gramEnd"/>
      <w:r w:rsidR="00E1412F">
        <w:t>… részben meghatározott …………………… tárgyú</w:t>
      </w:r>
      <w:r w:rsidRPr="00604CFD">
        <w:t>, (a továbbiakban együtt: építési kivitelezési munka) építési kivitelezési munka elvégzését.</w:t>
      </w:r>
    </w:p>
    <w:p w:rsidR="00604CFD" w:rsidRPr="00604CFD" w:rsidRDefault="00604CFD" w:rsidP="00604CFD">
      <w:pPr>
        <w:widowControl w:val="0"/>
        <w:numPr>
          <w:ilvl w:val="0"/>
          <w:numId w:val="12"/>
        </w:numPr>
        <w:tabs>
          <w:tab w:val="left" w:pos="422"/>
        </w:tabs>
        <w:autoSpaceDE w:val="0"/>
        <w:autoSpaceDN w:val="0"/>
        <w:adjustRightInd w:val="0"/>
        <w:ind w:left="422" w:hanging="422"/>
        <w:jc w:val="both"/>
      </w:pPr>
      <w:r w:rsidRPr="00604CFD">
        <w:t>A jelen szerződés tárgya szerinti kivitelezési munkák részletes leírását, műszaki tartalmát a közbeszerzési eljárás során rendelkezésre bocsátott közbeszerzési dokumentumok, valamint a Megrendelő és a Vállalkozó által a közbeszerzési eljárás keretében, továbbá a szerződéskötés időszakában egymásnak átadott iratok, valamint az elfogadott Vállalkozói ajánlat határozza meg.</w:t>
      </w:r>
    </w:p>
    <w:p w:rsidR="00604CFD" w:rsidRPr="00604CFD" w:rsidRDefault="00604CFD" w:rsidP="00604CFD">
      <w:pPr>
        <w:widowControl w:val="0"/>
        <w:numPr>
          <w:ilvl w:val="0"/>
          <w:numId w:val="12"/>
        </w:numPr>
        <w:tabs>
          <w:tab w:val="left" w:pos="422"/>
        </w:tabs>
        <w:autoSpaceDE w:val="0"/>
        <w:autoSpaceDN w:val="0"/>
        <w:adjustRightInd w:val="0"/>
        <w:ind w:left="422" w:hanging="422"/>
        <w:jc w:val="both"/>
      </w:pPr>
      <w:r w:rsidRPr="00604CFD">
        <w:t>Felek már ehelyütt rögzítik, hogy Megrendelőnek érdeke fűződik a jelen szerződésben meghatározott időtartamon belül történő végteljesítéshez, ezért jelen szerződés rendelkezéseit ennek figyelembevételével állapították meg. Vállalkozó a fentieket tudomásul vette, egyúttal kijelenti, hogy a határidőben történő teljesítésre képes, elmulasztásának jelen szerződésben meghatározott, illetve jogszabályon alapuló jogkövetkezményeit pedig kifejezetten vállalja.</w:t>
      </w:r>
    </w:p>
    <w:p w:rsidR="00604CFD" w:rsidRDefault="00604CFD" w:rsidP="00604CFD">
      <w:pPr>
        <w:widowControl w:val="0"/>
        <w:tabs>
          <w:tab w:val="left" w:pos="422"/>
        </w:tabs>
        <w:autoSpaceDE w:val="0"/>
        <w:autoSpaceDN w:val="0"/>
        <w:adjustRightInd w:val="0"/>
        <w:jc w:val="both"/>
      </w:pPr>
    </w:p>
    <w:p w:rsidR="00E1412F" w:rsidRPr="00604CFD" w:rsidRDefault="00E1412F" w:rsidP="00604CFD">
      <w:pPr>
        <w:widowControl w:val="0"/>
        <w:tabs>
          <w:tab w:val="left" w:pos="422"/>
        </w:tabs>
        <w:autoSpaceDE w:val="0"/>
        <w:autoSpaceDN w:val="0"/>
        <w:adjustRightInd w:val="0"/>
        <w:jc w:val="both"/>
      </w:pPr>
    </w:p>
    <w:p w:rsidR="00604CFD" w:rsidRPr="00604CFD" w:rsidRDefault="00604CFD" w:rsidP="00604CFD">
      <w:pPr>
        <w:tabs>
          <w:tab w:val="left" w:pos="418"/>
        </w:tabs>
        <w:autoSpaceDE w:val="0"/>
        <w:autoSpaceDN w:val="0"/>
        <w:adjustRightInd w:val="0"/>
        <w:rPr>
          <w:b/>
          <w:bCs/>
        </w:rPr>
      </w:pPr>
      <w:r w:rsidRPr="00604CFD">
        <w:rPr>
          <w:b/>
          <w:bCs/>
        </w:rPr>
        <w:t>3.</w:t>
      </w:r>
      <w:r w:rsidRPr="00604CFD">
        <w:rPr>
          <w:b/>
          <w:bCs/>
        </w:rPr>
        <w:tab/>
        <w:t>A SZERZŐDÉS IDŐBELI HATÁLYA, TELJESÍTÉSI HATÁRIDŐ</w:t>
      </w:r>
    </w:p>
    <w:p w:rsidR="00604CFD" w:rsidRPr="00604CFD" w:rsidRDefault="00604CFD" w:rsidP="00604CFD">
      <w:pPr>
        <w:widowControl w:val="0"/>
        <w:numPr>
          <w:ilvl w:val="0"/>
          <w:numId w:val="13"/>
        </w:numPr>
        <w:tabs>
          <w:tab w:val="left" w:pos="426"/>
        </w:tabs>
        <w:autoSpaceDE w:val="0"/>
        <w:autoSpaceDN w:val="0"/>
        <w:adjustRightInd w:val="0"/>
        <w:ind w:left="426" w:hanging="426"/>
        <w:jc w:val="both"/>
        <w:rPr>
          <w:iCs/>
        </w:rPr>
      </w:pPr>
      <w:r w:rsidRPr="00604CFD">
        <w:t>A szerződés Felek aláírásával lép hatályba</w:t>
      </w:r>
      <w:r w:rsidRPr="00604CFD">
        <w:rPr>
          <w:iCs/>
        </w:rPr>
        <w:t>.</w:t>
      </w:r>
    </w:p>
    <w:p w:rsidR="00604CFD" w:rsidRPr="00604CFD" w:rsidRDefault="00604CFD" w:rsidP="00604CFD">
      <w:pPr>
        <w:widowControl w:val="0"/>
        <w:numPr>
          <w:ilvl w:val="0"/>
          <w:numId w:val="13"/>
        </w:numPr>
        <w:tabs>
          <w:tab w:val="left" w:pos="426"/>
        </w:tabs>
        <w:autoSpaceDE w:val="0"/>
        <w:autoSpaceDN w:val="0"/>
        <w:adjustRightInd w:val="0"/>
        <w:ind w:left="426" w:hanging="426"/>
        <w:jc w:val="both"/>
        <w:rPr>
          <w:iCs/>
        </w:rPr>
      </w:pPr>
      <w:r w:rsidRPr="00604CFD">
        <w:t xml:space="preserve">A kivitelezési munkák befejezési véghatárideje: </w:t>
      </w:r>
      <w:r w:rsidRPr="00604CFD">
        <w:rPr>
          <w:iCs/>
        </w:rPr>
        <w:t>201</w:t>
      </w:r>
      <w:r w:rsidR="00E1412F">
        <w:rPr>
          <w:iCs/>
        </w:rPr>
        <w:t>8</w:t>
      </w:r>
      <w:r w:rsidRPr="00604CFD">
        <w:rPr>
          <w:iCs/>
        </w:rPr>
        <w:t xml:space="preserve">. </w:t>
      </w:r>
      <w:r w:rsidR="00E1412F">
        <w:rPr>
          <w:iCs/>
        </w:rPr>
        <w:t>szeptember 30</w:t>
      </w:r>
      <w:r w:rsidRPr="00604CFD">
        <w:rPr>
          <w:iCs/>
        </w:rPr>
        <w:t>.</w:t>
      </w:r>
    </w:p>
    <w:p w:rsidR="00604CFD" w:rsidRPr="00604CFD" w:rsidRDefault="00604CFD" w:rsidP="00604CFD">
      <w:pPr>
        <w:widowControl w:val="0"/>
        <w:tabs>
          <w:tab w:val="left" w:pos="418"/>
        </w:tabs>
        <w:autoSpaceDE w:val="0"/>
        <w:autoSpaceDN w:val="0"/>
        <w:adjustRightInd w:val="0"/>
        <w:ind w:left="426"/>
        <w:jc w:val="both"/>
      </w:pPr>
      <w:r w:rsidRPr="00604CFD">
        <w:t>A Megrendelő előteljesítést elfogad.</w:t>
      </w:r>
    </w:p>
    <w:p w:rsidR="00604CFD" w:rsidRPr="00604CFD" w:rsidRDefault="00604CFD" w:rsidP="00604CFD">
      <w:pPr>
        <w:tabs>
          <w:tab w:val="left" w:pos="418"/>
        </w:tabs>
        <w:autoSpaceDE w:val="0"/>
        <w:autoSpaceDN w:val="0"/>
        <w:adjustRightInd w:val="0"/>
      </w:pPr>
    </w:p>
    <w:p w:rsidR="00604CFD" w:rsidRPr="00604CFD" w:rsidRDefault="00604CFD" w:rsidP="00604CFD">
      <w:pPr>
        <w:tabs>
          <w:tab w:val="left" w:pos="422"/>
        </w:tabs>
        <w:autoSpaceDE w:val="0"/>
        <w:autoSpaceDN w:val="0"/>
        <w:adjustRightInd w:val="0"/>
        <w:rPr>
          <w:b/>
          <w:bCs/>
        </w:rPr>
      </w:pPr>
      <w:r w:rsidRPr="00604CFD">
        <w:rPr>
          <w:b/>
          <w:bCs/>
        </w:rPr>
        <w:t>4.</w:t>
      </w:r>
      <w:r w:rsidRPr="00604CFD">
        <w:rPr>
          <w:b/>
          <w:bCs/>
        </w:rPr>
        <w:tab/>
        <w:t>A TELJESÍTÉS HELYE</w:t>
      </w:r>
    </w:p>
    <w:p w:rsidR="00604CFD" w:rsidRPr="00604CFD" w:rsidRDefault="00604CFD" w:rsidP="00604CFD">
      <w:pPr>
        <w:jc w:val="both"/>
        <w:rPr>
          <w:rFonts w:ascii="Arial" w:eastAsia="Calibri" w:hAnsi="Arial" w:cs="Arial"/>
          <w:lang w:eastAsia="en-US"/>
        </w:rPr>
      </w:pPr>
    </w:p>
    <w:p w:rsidR="00604CFD" w:rsidRDefault="00E1412F" w:rsidP="00E1412F">
      <w:pPr>
        <w:autoSpaceDE w:val="0"/>
        <w:autoSpaceDN w:val="0"/>
        <w:adjustRightInd w:val="0"/>
        <w:ind w:left="427" w:right="-2"/>
        <w:rPr>
          <w:rFonts w:ascii="Garamond" w:eastAsia="Calibri" w:hAnsi="Garamond" w:cs="Arial"/>
          <w:lang w:eastAsia="en-US"/>
        </w:rPr>
      </w:pPr>
      <w:r>
        <w:rPr>
          <w:rFonts w:ascii="Garamond" w:eastAsia="Calibri" w:hAnsi="Garamond" w:cs="Arial"/>
          <w:lang w:eastAsia="en-US"/>
        </w:rPr>
        <w:t>……………………………………………</w:t>
      </w:r>
    </w:p>
    <w:p w:rsidR="00E1412F" w:rsidRPr="00E1412F" w:rsidRDefault="00E1412F" w:rsidP="00E1412F">
      <w:pPr>
        <w:autoSpaceDE w:val="0"/>
        <w:autoSpaceDN w:val="0"/>
        <w:adjustRightInd w:val="0"/>
        <w:ind w:left="427" w:right="-2"/>
        <w:rPr>
          <w:rFonts w:ascii="Garamond" w:eastAsia="Calibri" w:hAnsi="Garamond" w:cs="Arial"/>
          <w:iCs/>
          <w:lang w:eastAsia="en-US"/>
        </w:rPr>
      </w:pPr>
      <w:r>
        <w:rPr>
          <w:rFonts w:ascii="Garamond" w:eastAsia="Calibri" w:hAnsi="Garamond" w:cs="Arial"/>
          <w:lang w:eastAsia="en-US"/>
        </w:rPr>
        <w:t>(</w:t>
      </w:r>
      <w:r w:rsidRPr="00E1412F">
        <w:rPr>
          <w:rFonts w:ascii="Garamond" w:eastAsia="Calibri" w:hAnsi="Garamond" w:cs="Arial"/>
          <w:iCs/>
          <w:lang w:eastAsia="en-US"/>
        </w:rPr>
        <w:t>1. rész</w:t>
      </w:r>
      <w:r>
        <w:rPr>
          <w:rFonts w:ascii="Garamond" w:eastAsia="Calibri" w:hAnsi="Garamond" w:cs="Arial"/>
          <w:iCs/>
          <w:lang w:eastAsia="en-US"/>
        </w:rPr>
        <w:t xml:space="preserve"> - </w:t>
      </w:r>
      <w:r w:rsidRPr="00E1412F">
        <w:rPr>
          <w:rFonts w:ascii="Garamond" w:eastAsia="Calibri" w:hAnsi="Garamond" w:cs="Arial"/>
          <w:iCs/>
          <w:lang w:eastAsia="en-US"/>
        </w:rPr>
        <w:t>Bóbita Óvoda</w:t>
      </w:r>
      <w:r>
        <w:rPr>
          <w:rFonts w:ascii="Garamond" w:eastAsia="Calibri" w:hAnsi="Garamond" w:cs="Arial"/>
          <w:iCs/>
          <w:lang w:eastAsia="en-US"/>
        </w:rPr>
        <w:t xml:space="preserve"> -</w:t>
      </w:r>
      <w:r w:rsidRPr="00E1412F">
        <w:rPr>
          <w:rFonts w:ascii="Garamond" w:eastAsia="Calibri" w:hAnsi="Garamond" w:cs="Arial"/>
          <w:iCs/>
          <w:lang w:eastAsia="en-US"/>
        </w:rPr>
        <w:t xml:space="preserve">2230 Gyömrő, Pázmány utca 52., hrsz: 1793 </w:t>
      </w:r>
    </w:p>
    <w:p w:rsidR="00E1412F" w:rsidRPr="00E1412F" w:rsidRDefault="00E1412F" w:rsidP="00E1412F">
      <w:pPr>
        <w:autoSpaceDE w:val="0"/>
        <w:autoSpaceDN w:val="0"/>
        <w:adjustRightInd w:val="0"/>
        <w:ind w:left="427" w:right="-2"/>
        <w:rPr>
          <w:rFonts w:ascii="Garamond" w:eastAsia="Calibri" w:hAnsi="Garamond" w:cs="Arial"/>
          <w:iCs/>
          <w:lang w:eastAsia="en-US"/>
        </w:rPr>
      </w:pPr>
      <w:r>
        <w:rPr>
          <w:rFonts w:ascii="Garamond" w:eastAsia="Calibri" w:hAnsi="Garamond" w:cs="Arial"/>
          <w:iCs/>
          <w:lang w:eastAsia="en-US"/>
        </w:rPr>
        <w:t xml:space="preserve"> </w:t>
      </w:r>
      <w:r w:rsidRPr="00E1412F">
        <w:rPr>
          <w:rFonts w:ascii="Garamond" w:eastAsia="Calibri" w:hAnsi="Garamond" w:cs="Arial"/>
          <w:iCs/>
          <w:lang w:eastAsia="en-US"/>
        </w:rPr>
        <w:t>2. rész</w:t>
      </w:r>
      <w:r>
        <w:rPr>
          <w:rFonts w:ascii="Garamond" w:eastAsia="Calibri" w:hAnsi="Garamond" w:cs="Arial"/>
          <w:iCs/>
          <w:lang w:eastAsia="en-US"/>
        </w:rPr>
        <w:t xml:space="preserve"> - </w:t>
      </w:r>
      <w:r w:rsidRPr="00E1412F">
        <w:rPr>
          <w:rFonts w:ascii="Garamond" w:eastAsia="Calibri" w:hAnsi="Garamond" w:cs="Arial"/>
          <w:iCs/>
          <w:lang w:eastAsia="en-US"/>
        </w:rPr>
        <w:t xml:space="preserve">Arany Óvoda </w:t>
      </w:r>
      <w:r>
        <w:rPr>
          <w:rFonts w:ascii="Garamond" w:eastAsia="Calibri" w:hAnsi="Garamond" w:cs="Arial"/>
          <w:iCs/>
          <w:lang w:eastAsia="en-US"/>
        </w:rPr>
        <w:t xml:space="preserve">- </w:t>
      </w:r>
      <w:r w:rsidRPr="00E1412F">
        <w:rPr>
          <w:rFonts w:ascii="Garamond" w:eastAsia="Calibri" w:hAnsi="Garamond" w:cs="Arial"/>
          <w:iCs/>
          <w:lang w:eastAsia="en-US"/>
        </w:rPr>
        <w:t>2230 Gyömrő, Arany János utca 28., hrsz: 3570/1</w:t>
      </w:r>
      <w:r>
        <w:rPr>
          <w:rFonts w:ascii="Garamond" w:eastAsia="Calibri" w:hAnsi="Garamond" w:cs="Arial"/>
          <w:iCs/>
          <w:lang w:eastAsia="en-US"/>
        </w:rPr>
        <w:t>)</w:t>
      </w:r>
    </w:p>
    <w:p w:rsidR="00E1412F" w:rsidRPr="00604CFD" w:rsidRDefault="00E1412F" w:rsidP="00E1412F">
      <w:pPr>
        <w:autoSpaceDE w:val="0"/>
        <w:autoSpaceDN w:val="0"/>
        <w:adjustRightInd w:val="0"/>
        <w:ind w:left="427" w:right="-2"/>
        <w:rPr>
          <w:rFonts w:ascii="Garamond" w:eastAsia="Calibri" w:hAnsi="Garamond" w:cs="Arial"/>
          <w:lang w:eastAsia="en-US"/>
        </w:rPr>
      </w:pPr>
    </w:p>
    <w:p w:rsidR="00604CFD" w:rsidRPr="00604CFD" w:rsidRDefault="00604CFD" w:rsidP="00604CFD">
      <w:pPr>
        <w:autoSpaceDE w:val="0"/>
        <w:autoSpaceDN w:val="0"/>
        <w:adjustRightInd w:val="0"/>
        <w:ind w:left="427" w:right="4224"/>
      </w:pPr>
    </w:p>
    <w:p w:rsidR="00604CFD" w:rsidRPr="00604CFD" w:rsidRDefault="00604CFD" w:rsidP="00604CFD">
      <w:pPr>
        <w:tabs>
          <w:tab w:val="left" w:pos="422"/>
        </w:tabs>
        <w:autoSpaceDE w:val="0"/>
        <w:autoSpaceDN w:val="0"/>
        <w:adjustRightInd w:val="0"/>
        <w:rPr>
          <w:b/>
          <w:bCs/>
        </w:rPr>
      </w:pPr>
      <w:r w:rsidRPr="00604CFD">
        <w:rPr>
          <w:b/>
          <w:bCs/>
        </w:rPr>
        <w:t>5.</w:t>
      </w:r>
      <w:r w:rsidRPr="00604CFD">
        <w:rPr>
          <w:b/>
          <w:bCs/>
        </w:rPr>
        <w:tab/>
        <w:t>A SZERZŐDŐ FELEK KÉPVISELŐI</w:t>
      </w:r>
    </w:p>
    <w:p w:rsidR="00604CFD" w:rsidRPr="00604CFD" w:rsidRDefault="00604CFD" w:rsidP="00604CFD">
      <w:pPr>
        <w:widowControl w:val="0"/>
        <w:numPr>
          <w:ilvl w:val="0"/>
          <w:numId w:val="14"/>
        </w:numPr>
        <w:tabs>
          <w:tab w:val="left" w:pos="418"/>
        </w:tabs>
        <w:autoSpaceDE w:val="0"/>
        <w:autoSpaceDN w:val="0"/>
        <w:adjustRightInd w:val="0"/>
      </w:pPr>
      <w:r w:rsidRPr="00604CFD">
        <w:t>A Vállalkozó köteles a teljesítés során a Megrendelővel szorosan együttműködni.</w:t>
      </w:r>
    </w:p>
    <w:p w:rsidR="00604CFD" w:rsidRPr="00604CFD" w:rsidRDefault="00604CFD" w:rsidP="00604CFD">
      <w:pPr>
        <w:widowControl w:val="0"/>
        <w:numPr>
          <w:ilvl w:val="0"/>
          <w:numId w:val="14"/>
        </w:numPr>
        <w:tabs>
          <w:tab w:val="left" w:pos="418"/>
        </w:tabs>
        <w:autoSpaceDE w:val="0"/>
        <w:autoSpaceDN w:val="0"/>
        <w:adjustRightInd w:val="0"/>
        <w:jc w:val="both"/>
      </w:pPr>
      <w:r w:rsidRPr="00604CFD">
        <w:t>A Felek részéről a Szerződéssel kapcsolatos szakmai kapcsolattartásra jogosult személy:</w:t>
      </w:r>
    </w:p>
    <w:p w:rsidR="00604CFD" w:rsidRPr="00604CFD" w:rsidRDefault="00604CFD" w:rsidP="00604CFD">
      <w:pPr>
        <w:tabs>
          <w:tab w:val="left" w:pos="418"/>
        </w:tabs>
        <w:autoSpaceDE w:val="0"/>
        <w:autoSpaceDN w:val="0"/>
        <w:adjustRightInd w:val="0"/>
        <w:jc w:val="both"/>
      </w:pPr>
    </w:p>
    <w:p w:rsidR="00604CFD" w:rsidRPr="00604CFD" w:rsidRDefault="00604CFD" w:rsidP="00604CFD">
      <w:pPr>
        <w:autoSpaceDE w:val="0"/>
        <w:autoSpaceDN w:val="0"/>
        <w:adjustRightInd w:val="0"/>
        <w:ind w:left="936"/>
        <w:rPr>
          <w:b/>
          <w:bCs/>
          <w:u w:val="single"/>
        </w:rPr>
      </w:pPr>
      <w:r w:rsidRPr="00604CFD">
        <w:rPr>
          <w:b/>
          <w:bCs/>
          <w:u w:val="single"/>
        </w:rPr>
        <w:t>Megrendelő részéről</w:t>
      </w:r>
    </w:p>
    <w:p w:rsidR="00604CFD" w:rsidRPr="00604CFD" w:rsidRDefault="00604CFD" w:rsidP="00604CFD">
      <w:pPr>
        <w:tabs>
          <w:tab w:val="left" w:pos="5342"/>
        </w:tabs>
        <w:autoSpaceDE w:val="0"/>
        <w:autoSpaceDN w:val="0"/>
        <w:adjustRightInd w:val="0"/>
        <w:ind w:left="936"/>
      </w:pPr>
      <w:r w:rsidRPr="00604CFD">
        <w:rPr>
          <w:color w:val="000000" w:themeColor="text1"/>
        </w:rPr>
        <w:t>Megrendelő</w:t>
      </w:r>
      <w:r w:rsidR="009D5F94">
        <w:rPr>
          <w:color w:val="000000" w:themeColor="text1"/>
        </w:rPr>
        <w:t>k</w:t>
      </w:r>
      <w:r w:rsidRPr="00604CFD">
        <w:rPr>
          <w:color w:val="000000" w:themeColor="text1"/>
        </w:rPr>
        <w:t xml:space="preserve"> képviselője</w:t>
      </w:r>
      <w:r w:rsidRPr="00604CFD">
        <w:tab/>
        <w:t xml:space="preserve">név: </w:t>
      </w:r>
      <w:r w:rsidR="00E1412F">
        <w:t>……………………</w:t>
      </w:r>
    </w:p>
    <w:p w:rsidR="00604CFD" w:rsidRPr="00604CFD" w:rsidRDefault="00604CFD" w:rsidP="00604CFD">
      <w:pPr>
        <w:autoSpaceDE w:val="0"/>
        <w:autoSpaceDN w:val="0"/>
        <w:adjustRightInd w:val="0"/>
        <w:ind w:left="5342" w:right="1267"/>
      </w:pPr>
      <w:r w:rsidRPr="00604CFD">
        <w:t xml:space="preserve">beosztás: </w:t>
      </w:r>
      <w:r w:rsidR="00E1412F">
        <w:t>………………</w:t>
      </w:r>
      <w:r w:rsidRPr="00604CFD">
        <w:t xml:space="preserve">. </w:t>
      </w:r>
    </w:p>
    <w:p w:rsidR="00604CFD" w:rsidRPr="00604CFD" w:rsidRDefault="00604CFD" w:rsidP="00604CFD">
      <w:pPr>
        <w:tabs>
          <w:tab w:val="left" w:pos="9072"/>
        </w:tabs>
        <w:autoSpaceDE w:val="0"/>
        <w:autoSpaceDN w:val="0"/>
        <w:adjustRightInd w:val="0"/>
        <w:ind w:left="5342" w:right="1"/>
      </w:pPr>
      <w:r w:rsidRPr="00604CFD">
        <w:t xml:space="preserve">mobil: +36 </w:t>
      </w:r>
      <w:r w:rsidR="00E1412F">
        <w:t>…………….</w:t>
      </w:r>
    </w:p>
    <w:p w:rsidR="009D5F94" w:rsidRPr="00604CFD" w:rsidRDefault="00604CFD" w:rsidP="00E1412F">
      <w:pPr>
        <w:tabs>
          <w:tab w:val="left" w:pos="5342"/>
        </w:tabs>
        <w:autoSpaceDE w:val="0"/>
        <w:autoSpaceDN w:val="0"/>
        <w:adjustRightInd w:val="0"/>
        <w:ind w:left="926"/>
        <w:rPr>
          <w:color w:val="000000" w:themeColor="text1"/>
        </w:rPr>
      </w:pPr>
      <w:r w:rsidRPr="00604CFD">
        <w:t>Teljesítés igazolás kiállítására jogosult:</w:t>
      </w:r>
      <w:r w:rsidRPr="00604CFD">
        <w:tab/>
      </w:r>
      <w:r w:rsidR="00E1412F">
        <w:t>dr. Mezey Attila</w:t>
      </w:r>
    </w:p>
    <w:p w:rsidR="00604CFD" w:rsidRPr="00604CFD" w:rsidRDefault="00604CFD" w:rsidP="00604CFD">
      <w:pPr>
        <w:autoSpaceDE w:val="0"/>
        <w:autoSpaceDN w:val="0"/>
        <w:adjustRightInd w:val="0"/>
        <w:ind w:left="922"/>
        <w:rPr>
          <w:b/>
          <w:bCs/>
          <w:u w:val="single"/>
        </w:rPr>
      </w:pPr>
      <w:r w:rsidRPr="00604CFD">
        <w:rPr>
          <w:b/>
          <w:bCs/>
          <w:u w:val="single"/>
        </w:rPr>
        <w:t>Vállalkozó részéről</w:t>
      </w:r>
    </w:p>
    <w:p w:rsidR="00604CFD" w:rsidRPr="00604CFD" w:rsidRDefault="00604CFD" w:rsidP="00604CFD">
      <w:pPr>
        <w:tabs>
          <w:tab w:val="left" w:pos="5342"/>
        </w:tabs>
        <w:autoSpaceDE w:val="0"/>
        <w:autoSpaceDN w:val="0"/>
        <w:adjustRightInd w:val="0"/>
        <w:ind w:left="926"/>
      </w:pPr>
      <w:r w:rsidRPr="00604CFD">
        <w:t>Vállalkozó képviselője</w:t>
      </w:r>
      <w:r w:rsidRPr="00604CFD">
        <w:tab/>
        <w:t>név</w:t>
      </w:r>
    </w:p>
    <w:p w:rsidR="00604CFD" w:rsidRPr="00604CFD" w:rsidRDefault="00604CFD" w:rsidP="00604CFD">
      <w:pPr>
        <w:autoSpaceDE w:val="0"/>
        <w:autoSpaceDN w:val="0"/>
        <w:adjustRightInd w:val="0"/>
        <w:ind w:left="5342"/>
      </w:pPr>
      <w:r w:rsidRPr="00604CFD">
        <w:t>beosztás</w:t>
      </w:r>
    </w:p>
    <w:p w:rsidR="00604CFD" w:rsidRPr="00604CFD" w:rsidRDefault="00604CFD" w:rsidP="00604CFD">
      <w:pPr>
        <w:autoSpaceDE w:val="0"/>
        <w:autoSpaceDN w:val="0"/>
        <w:adjustRightInd w:val="0"/>
        <w:ind w:left="5342"/>
      </w:pPr>
      <w:proofErr w:type="gramStart"/>
      <w:r w:rsidRPr="00604CFD">
        <w:t>mobil:+</w:t>
      </w:r>
      <w:proofErr w:type="gramEnd"/>
      <w:r w:rsidRPr="00604CFD">
        <w:t>36 …………….</w:t>
      </w:r>
    </w:p>
    <w:p w:rsidR="00604CFD" w:rsidRPr="00604CFD" w:rsidRDefault="00604CFD" w:rsidP="00604CFD">
      <w:pPr>
        <w:autoSpaceDE w:val="0"/>
        <w:autoSpaceDN w:val="0"/>
        <w:adjustRightInd w:val="0"/>
        <w:ind w:left="5342"/>
      </w:pPr>
    </w:p>
    <w:p w:rsidR="00604CFD" w:rsidRPr="00604CFD" w:rsidRDefault="00604CFD" w:rsidP="00604CFD">
      <w:pPr>
        <w:autoSpaceDE w:val="0"/>
        <w:autoSpaceDN w:val="0"/>
        <w:adjustRightInd w:val="0"/>
      </w:pPr>
    </w:p>
    <w:p w:rsidR="00604CFD" w:rsidRPr="00604CFD" w:rsidRDefault="00604CFD" w:rsidP="00604CFD">
      <w:pPr>
        <w:autoSpaceDE w:val="0"/>
        <w:autoSpaceDN w:val="0"/>
        <w:adjustRightInd w:val="0"/>
        <w:rPr>
          <w:b/>
          <w:bCs/>
        </w:rPr>
      </w:pPr>
      <w:r w:rsidRPr="00604CFD">
        <w:rPr>
          <w:b/>
          <w:bCs/>
        </w:rPr>
        <w:t>6.    FELEK SZERZŐDÉST ÉRINTŐ KIJELENTÉSEI</w:t>
      </w:r>
    </w:p>
    <w:p w:rsidR="00604CFD" w:rsidRPr="00604CFD" w:rsidRDefault="00604CFD" w:rsidP="00604CFD">
      <w:pPr>
        <w:tabs>
          <w:tab w:val="left" w:pos="422"/>
        </w:tabs>
        <w:autoSpaceDE w:val="0"/>
        <w:autoSpaceDN w:val="0"/>
        <w:adjustRightInd w:val="0"/>
      </w:pPr>
      <w:r w:rsidRPr="00604CFD">
        <w:t>6.1</w:t>
      </w:r>
      <w:r w:rsidRPr="00604CFD">
        <w:tab/>
        <w:t>Vállalkozó - jelen szerződésben foglaltakra is tekintettel - kijelenti, hogy</w:t>
      </w:r>
    </w:p>
    <w:p w:rsidR="00604CFD" w:rsidRPr="00604CFD" w:rsidRDefault="00604CFD" w:rsidP="00604CFD">
      <w:pPr>
        <w:widowControl w:val="0"/>
        <w:numPr>
          <w:ilvl w:val="0"/>
          <w:numId w:val="15"/>
        </w:numPr>
        <w:tabs>
          <w:tab w:val="left" w:pos="706"/>
        </w:tabs>
        <w:autoSpaceDE w:val="0"/>
        <w:autoSpaceDN w:val="0"/>
        <w:adjustRightInd w:val="0"/>
        <w:jc w:val="both"/>
      </w:pPr>
      <w:r w:rsidRPr="00604CFD">
        <w:t>kész és képes jelen szerződés szerinti tevékenységet Megrendelő érdekeinek figyelembe vételével ellátni, továbbá Megrendelő szerződéses céljának megfelelő teljes körű, gondos és magas színvonalú teljesítésre,</w:t>
      </w:r>
    </w:p>
    <w:p w:rsidR="00604CFD" w:rsidRPr="00604CFD" w:rsidRDefault="00604CFD" w:rsidP="00604CFD">
      <w:pPr>
        <w:widowControl w:val="0"/>
        <w:numPr>
          <w:ilvl w:val="0"/>
          <w:numId w:val="15"/>
        </w:numPr>
        <w:tabs>
          <w:tab w:val="left" w:pos="706"/>
        </w:tabs>
        <w:autoSpaceDE w:val="0"/>
        <w:autoSpaceDN w:val="0"/>
        <w:adjustRightInd w:val="0"/>
        <w:jc w:val="both"/>
      </w:pPr>
      <w:r w:rsidRPr="00604CFD">
        <w:t>rendelkezik a tevékenység ellátáshoz szükséges szakmai, szellemi, személyi és anyagi erőforrásokkal, és azokkal a szerződés teljes időtartama alatt rendelkezni fog, különös tekintettel rendelkezik az építőipari kivitelezési tevékenységi körének megfelelő szakképesítéssel vagy legalább egy - vele tagsági, alkalmazotti vagy munkavégzésre irányuló egyéb jogviszonyban álló - ilyen szakképesítésű szakmunkással,</w:t>
      </w:r>
    </w:p>
    <w:p w:rsidR="00604CFD" w:rsidRPr="00604CFD" w:rsidRDefault="00604CFD" w:rsidP="00604CFD">
      <w:pPr>
        <w:widowControl w:val="0"/>
        <w:numPr>
          <w:ilvl w:val="0"/>
          <w:numId w:val="15"/>
        </w:numPr>
        <w:tabs>
          <w:tab w:val="left" w:pos="706"/>
        </w:tabs>
        <w:autoSpaceDE w:val="0"/>
        <w:autoSpaceDN w:val="0"/>
        <w:adjustRightInd w:val="0"/>
        <w:jc w:val="both"/>
      </w:pPr>
      <w:r w:rsidRPr="00604CFD">
        <w:t>kijelenti, hogy szerepel a 191/2009. (IX. 15.) Korm. rendelet szerint, az építőipari vállalkozói kivitelezők nyilvántartásában, nyilvántartási száma: Magyar Kereskedelmi és Iparkamara:</w:t>
      </w:r>
    </w:p>
    <w:p w:rsidR="00604CFD" w:rsidRPr="00604CFD" w:rsidRDefault="00604CFD" w:rsidP="00604CFD">
      <w:pPr>
        <w:widowControl w:val="0"/>
        <w:tabs>
          <w:tab w:val="left" w:pos="706"/>
        </w:tabs>
        <w:autoSpaceDE w:val="0"/>
        <w:autoSpaceDN w:val="0"/>
        <w:adjustRightInd w:val="0"/>
        <w:ind w:left="709"/>
        <w:jc w:val="both"/>
      </w:pPr>
      <w:r w:rsidRPr="00604CFD">
        <w:t>………………………………</w:t>
      </w:r>
    </w:p>
    <w:p w:rsidR="00604CFD" w:rsidRPr="00604CFD" w:rsidRDefault="00604CFD" w:rsidP="00604CFD">
      <w:pPr>
        <w:widowControl w:val="0"/>
        <w:numPr>
          <w:ilvl w:val="0"/>
          <w:numId w:val="15"/>
        </w:numPr>
        <w:tabs>
          <w:tab w:val="left" w:pos="706"/>
        </w:tabs>
        <w:autoSpaceDE w:val="0"/>
        <w:autoSpaceDN w:val="0"/>
        <w:adjustRightInd w:val="0"/>
        <w:jc w:val="both"/>
      </w:pPr>
      <w:r w:rsidRPr="00604CFD">
        <w:t>rendelkezik a jelen szerződés teljesítéséhez szükséges építőipari tevékenységet végzőkre előírt hatósági és egyéb engedéllyel, okiratokkal, melyek érvényességét a szerződés hatálya alatt folyamatosan biztosítja,</w:t>
      </w:r>
    </w:p>
    <w:p w:rsidR="00604CFD" w:rsidRPr="00604CFD" w:rsidRDefault="00604CFD" w:rsidP="00604CFD">
      <w:pPr>
        <w:widowControl w:val="0"/>
        <w:numPr>
          <w:ilvl w:val="0"/>
          <w:numId w:val="15"/>
        </w:numPr>
        <w:tabs>
          <w:tab w:val="left" w:pos="706"/>
        </w:tabs>
        <w:autoSpaceDE w:val="0"/>
        <w:autoSpaceDN w:val="0"/>
        <w:adjustRightInd w:val="0"/>
        <w:jc w:val="both"/>
      </w:pPr>
      <w:r w:rsidRPr="00604CFD">
        <w:t>nincs olyan függőben levő kötelezettsége, amely kedvezőtlenül hat a jelen szerződésben foglaltak érvényességére, teljesítésére vagy saját teljesítési készségére, illetve képességére,</w:t>
      </w:r>
    </w:p>
    <w:p w:rsidR="00604CFD" w:rsidRPr="00604CFD" w:rsidRDefault="00604CFD" w:rsidP="00604CFD">
      <w:pPr>
        <w:widowControl w:val="0"/>
        <w:numPr>
          <w:ilvl w:val="0"/>
          <w:numId w:val="15"/>
        </w:numPr>
        <w:tabs>
          <w:tab w:val="left" w:pos="706"/>
        </w:tabs>
        <w:autoSpaceDE w:val="0"/>
        <w:autoSpaceDN w:val="0"/>
        <w:adjustRightInd w:val="0"/>
        <w:jc w:val="both"/>
      </w:pPr>
      <w:r w:rsidRPr="00604CFD">
        <w:t>a Megrendelő által rendelkezésére bocsátott információk alapján az ellenszolgáltatás kialakításához szükséges lényeges információk rendelkezésére álltak.</w:t>
      </w:r>
    </w:p>
    <w:p w:rsidR="00604CFD" w:rsidRPr="00604CFD" w:rsidRDefault="00604CFD" w:rsidP="00604CFD">
      <w:pPr>
        <w:tabs>
          <w:tab w:val="left" w:pos="422"/>
        </w:tabs>
        <w:autoSpaceDE w:val="0"/>
        <w:autoSpaceDN w:val="0"/>
        <w:adjustRightInd w:val="0"/>
      </w:pPr>
      <w:r w:rsidRPr="00604CFD">
        <w:t>6.2</w:t>
      </w:r>
      <w:r w:rsidRPr="00604CFD">
        <w:tab/>
        <w:t>Megrendelő - jelen szerződésben foglaltakra is tekintettel - kijelenti, hogy</w:t>
      </w:r>
    </w:p>
    <w:p w:rsidR="00604CFD" w:rsidRPr="00604CFD" w:rsidRDefault="00604CFD" w:rsidP="00604CFD">
      <w:pPr>
        <w:tabs>
          <w:tab w:val="left" w:pos="706"/>
        </w:tabs>
        <w:autoSpaceDE w:val="0"/>
        <w:autoSpaceDN w:val="0"/>
        <w:adjustRightInd w:val="0"/>
        <w:ind w:left="706" w:hanging="274"/>
        <w:jc w:val="both"/>
      </w:pPr>
      <w:r w:rsidRPr="00604CFD">
        <w:lastRenderedPageBreak/>
        <w:t>•</w:t>
      </w:r>
      <w:r w:rsidRPr="00604CFD">
        <w:tab/>
        <w:t>a jelen szerződés tárgyát képező helyreállítás (építőipari kivitelezési tevékenység) elvégzését a Megrendelő uniós forrásból (VP-6-7.4.1.1-16) utófinanszírozás keretében finanszírozza.</w:t>
      </w:r>
    </w:p>
    <w:p w:rsidR="00604CFD" w:rsidRPr="00604CFD" w:rsidRDefault="00604CFD" w:rsidP="00604CFD">
      <w:pPr>
        <w:tabs>
          <w:tab w:val="left" w:pos="422"/>
        </w:tabs>
        <w:autoSpaceDE w:val="0"/>
        <w:autoSpaceDN w:val="0"/>
        <w:adjustRightInd w:val="0"/>
      </w:pPr>
      <w:r w:rsidRPr="00604CFD">
        <w:t>6.3</w:t>
      </w:r>
      <w:r w:rsidRPr="00604CFD">
        <w:tab/>
        <w:t>Felek - jelen szerződésben foglaltakra is tekintettel - kijelentik, hogy</w:t>
      </w:r>
    </w:p>
    <w:p w:rsidR="00604CFD" w:rsidRPr="00604CFD" w:rsidRDefault="00604CFD" w:rsidP="00604CFD">
      <w:pPr>
        <w:tabs>
          <w:tab w:val="left" w:pos="706"/>
        </w:tabs>
        <w:autoSpaceDE w:val="0"/>
        <w:autoSpaceDN w:val="0"/>
        <w:adjustRightInd w:val="0"/>
        <w:ind w:left="706" w:hanging="274"/>
        <w:jc w:val="both"/>
      </w:pPr>
      <w:r w:rsidRPr="00604CFD">
        <w:t>•</w:t>
      </w:r>
      <w:r w:rsidRPr="00604CFD">
        <w:tab/>
      </w:r>
      <w:r w:rsidRPr="00604CFD">
        <w:rPr>
          <w:color w:val="000000" w:themeColor="text1"/>
        </w:rPr>
        <w:t xml:space="preserve">a jelen szerződés tárgyát képező felújítás nem engedélyköteles, </w:t>
      </w:r>
      <w:r w:rsidRPr="00604CFD">
        <w:t>azonban a vonatkozó szabályozást és vonatkozó szabványokat be kell tartani.</w:t>
      </w:r>
    </w:p>
    <w:p w:rsidR="00604CFD" w:rsidRPr="00604CFD" w:rsidRDefault="00604CFD" w:rsidP="00604CFD">
      <w:pPr>
        <w:tabs>
          <w:tab w:val="left" w:pos="706"/>
        </w:tabs>
        <w:autoSpaceDE w:val="0"/>
        <w:autoSpaceDN w:val="0"/>
        <w:adjustRightInd w:val="0"/>
        <w:ind w:left="706" w:hanging="274"/>
        <w:jc w:val="both"/>
      </w:pPr>
    </w:p>
    <w:p w:rsidR="00604CFD" w:rsidRPr="00604CFD" w:rsidRDefault="00604CFD" w:rsidP="00604CFD">
      <w:pPr>
        <w:tabs>
          <w:tab w:val="left" w:pos="418"/>
        </w:tabs>
        <w:autoSpaceDE w:val="0"/>
        <w:autoSpaceDN w:val="0"/>
        <w:adjustRightInd w:val="0"/>
        <w:rPr>
          <w:b/>
          <w:bCs/>
        </w:rPr>
      </w:pPr>
      <w:r w:rsidRPr="00604CFD">
        <w:rPr>
          <w:b/>
          <w:bCs/>
        </w:rPr>
        <w:t>7.</w:t>
      </w:r>
      <w:r w:rsidRPr="00604CFD">
        <w:rPr>
          <w:b/>
          <w:bCs/>
        </w:rPr>
        <w:tab/>
        <w:t>VÁLLALKOZÓ FELADATAINAK IDŐBELI ÜTEMEZÉSE</w:t>
      </w:r>
    </w:p>
    <w:p w:rsidR="00604CFD" w:rsidRPr="00604CFD" w:rsidRDefault="00604CFD" w:rsidP="00604CFD">
      <w:pPr>
        <w:autoSpaceDE w:val="0"/>
        <w:autoSpaceDN w:val="0"/>
        <w:adjustRightInd w:val="0"/>
        <w:ind w:left="432" w:hanging="432"/>
        <w:jc w:val="both"/>
      </w:pPr>
      <w:r w:rsidRPr="00604CFD">
        <w:t xml:space="preserve">7.1 </w:t>
      </w:r>
      <w:r w:rsidRPr="00604CFD">
        <w:rPr>
          <w:color w:val="000000" w:themeColor="text1"/>
        </w:rPr>
        <w:t>A munkaterület átadásának időpontja: jelen szerződés hatálybalépését követő legkésőbb 5 napon belüli időpontra a műszaki ellenőr tűzi ki.</w:t>
      </w:r>
    </w:p>
    <w:p w:rsidR="00604CFD" w:rsidRPr="00604CFD" w:rsidRDefault="00604CFD" w:rsidP="00604CFD">
      <w:pPr>
        <w:autoSpaceDE w:val="0"/>
        <w:autoSpaceDN w:val="0"/>
        <w:adjustRightInd w:val="0"/>
        <w:ind w:left="432" w:hanging="432"/>
        <w:jc w:val="both"/>
      </w:pPr>
    </w:p>
    <w:p w:rsidR="00604CFD" w:rsidRPr="00604CFD" w:rsidRDefault="00604CFD" w:rsidP="00604CFD">
      <w:pPr>
        <w:tabs>
          <w:tab w:val="left" w:pos="418"/>
        </w:tabs>
        <w:autoSpaceDE w:val="0"/>
        <w:autoSpaceDN w:val="0"/>
        <w:adjustRightInd w:val="0"/>
        <w:ind w:left="426" w:hanging="426"/>
        <w:jc w:val="both"/>
        <w:rPr>
          <w:b/>
          <w:bCs/>
        </w:rPr>
      </w:pPr>
      <w:r w:rsidRPr="00604CFD">
        <w:rPr>
          <w:b/>
          <w:bCs/>
        </w:rPr>
        <w:t>8.</w:t>
      </w:r>
      <w:r w:rsidRPr="00604CFD">
        <w:rPr>
          <w:b/>
          <w:bCs/>
        </w:rPr>
        <w:tab/>
        <w:t>ÁLTALÁNOS   ÉS   KÜLÖNLEGES   KÖRÜLMÉNYEK, KÖVETELMÉNYEK   AZ   ÉPÍTÉSI KIVITELEZÉSI MUNKA SORÁN</w:t>
      </w:r>
    </w:p>
    <w:p w:rsidR="00604CFD" w:rsidRPr="00604CFD" w:rsidRDefault="00604CFD" w:rsidP="00604CFD">
      <w:pPr>
        <w:widowControl w:val="0"/>
        <w:numPr>
          <w:ilvl w:val="0"/>
          <w:numId w:val="16"/>
        </w:numPr>
        <w:tabs>
          <w:tab w:val="left" w:pos="418"/>
        </w:tabs>
        <w:autoSpaceDE w:val="0"/>
        <w:autoSpaceDN w:val="0"/>
        <w:adjustRightInd w:val="0"/>
        <w:jc w:val="both"/>
      </w:pPr>
      <w:r w:rsidRPr="00604CFD">
        <w:t>Vállalkozó köteles a teljesítés során a szabványok által előírt ellenőrzéseket folyamatosan elvégezni, a megállapított hiányosságokat haladéktalanul megszüntetni. A munkaterület átadását a Felek az egyidejűleg megnyitott építési naplóban rögzítik. A munkaterület átadásával egyidejűleg a Vállalkozó és a Megrendelő meghatározza a kooperáció időpontjait is. A Megrendelő szavatolja, hogy a munkaterület - a vállalkozási szerződésben, illetve a dokumentációban foglalt használati, vagy műszaki korlátozásokat figyelembe véve - munkavégzésre alkalmas állapotban a Vállalkozó rendelkezésére áll az építési kivitelezési munkák teljes időtartama alatt.</w:t>
      </w:r>
    </w:p>
    <w:p w:rsidR="00604CFD" w:rsidRPr="00604CFD" w:rsidRDefault="00604CFD" w:rsidP="00604CFD">
      <w:pPr>
        <w:widowControl w:val="0"/>
        <w:numPr>
          <w:ilvl w:val="0"/>
          <w:numId w:val="16"/>
        </w:numPr>
        <w:tabs>
          <w:tab w:val="left" w:pos="418"/>
        </w:tabs>
        <w:autoSpaceDE w:val="0"/>
        <w:autoSpaceDN w:val="0"/>
        <w:adjustRightInd w:val="0"/>
        <w:jc w:val="both"/>
      </w:pPr>
      <w:r w:rsidRPr="00604CFD">
        <w:t>A munkaterületre vonatkozó tűzrendészeti-, munkavédelmi-, környezetvédelmi- és egészségügyi előírások végrehajtásáról, illetve betartásáról, valamint az átvett terület állagmegóvásáról, őrzéséről a Vállalkozó köteles gondoskodni. E kötelezettségek megszegéséből, valamint a tevékenységéből eredő bárkinek okozott minden kárt Vállalkozó viseli.</w:t>
      </w:r>
    </w:p>
    <w:p w:rsidR="00604CFD" w:rsidRPr="00604CFD" w:rsidRDefault="00604CFD" w:rsidP="00604CFD">
      <w:pPr>
        <w:widowControl w:val="0"/>
        <w:numPr>
          <w:ilvl w:val="0"/>
          <w:numId w:val="16"/>
        </w:numPr>
        <w:tabs>
          <w:tab w:val="left" w:pos="418"/>
        </w:tabs>
        <w:autoSpaceDE w:val="0"/>
        <w:autoSpaceDN w:val="0"/>
        <w:adjustRightInd w:val="0"/>
        <w:jc w:val="both"/>
      </w:pPr>
      <w:r w:rsidRPr="00604CFD">
        <w:t xml:space="preserve">A Vállalkozónak és alvállalkozóinak az anyagok és eszközök mozgatását úgy kell végrehajtania, hogy a szállítás során felhasznált </w:t>
      </w:r>
      <w:proofErr w:type="spellStart"/>
      <w:r w:rsidRPr="00604CFD">
        <w:t>utak</w:t>
      </w:r>
      <w:proofErr w:type="spellEnd"/>
      <w:r w:rsidRPr="00604CFD">
        <w:t xml:space="preserve"> és azok műtárgyai károsodást és sérülést ne szenvedjenek. A szállítási, mozgatási tevékenység során előidézett környezetkárosodásért vagy szennyezésért a Vállalkozót terheli minden felelősség és következmény, továbbá a helyreállítási kötelezettség.</w:t>
      </w:r>
    </w:p>
    <w:p w:rsidR="00604CFD" w:rsidRPr="00604CFD" w:rsidRDefault="00604CFD" w:rsidP="00604CFD">
      <w:pPr>
        <w:widowControl w:val="0"/>
        <w:numPr>
          <w:ilvl w:val="0"/>
          <w:numId w:val="16"/>
        </w:numPr>
        <w:tabs>
          <w:tab w:val="left" w:pos="418"/>
        </w:tabs>
        <w:autoSpaceDE w:val="0"/>
        <w:autoSpaceDN w:val="0"/>
        <w:adjustRightInd w:val="0"/>
        <w:jc w:val="both"/>
      </w:pPr>
      <w:r w:rsidRPr="00604CFD">
        <w:t xml:space="preserve">Megrendelő a munkaterület átadása előtt jogosult videofelvételt és/vagy fényképeket készíteni a munkaterület környezete állapotának dokumentálása céljából. Felek a videofelvételt és fényképeket teljes bizonyító </w:t>
      </w:r>
      <w:proofErr w:type="spellStart"/>
      <w:r w:rsidRPr="00604CFD">
        <w:t>erejűnek</w:t>
      </w:r>
      <w:proofErr w:type="spellEnd"/>
      <w:r w:rsidRPr="00604CFD">
        <w:t xml:space="preserve"> fogadják el a közöttük esetlegesen felmerülő, a munkaterület környezete eredeti állapotával kapcsolatos jogvitában.</w:t>
      </w:r>
    </w:p>
    <w:p w:rsidR="00604CFD" w:rsidRPr="00604CFD" w:rsidRDefault="00604CFD" w:rsidP="00604CFD">
      <w:pPr>
        <w:widowControl w:val="0"/>
        <w:numPr>
          <w:ilvl w:val="0"/>
          <w:numId w:val="16"/>
        </w:numPr>
        <w:tabs>
          <w:tab w:val="left" w:pos="418"/>
        </w:tabs>
        <w:autoSpaceDE w:val="0"/>
        <w:autoSpaceDN w:val="0"/>
        <w:adjustRightInd w:val="0"/>
        <w:jc w:val="both"/>
      </w:pPr>
      <w:r w:rsidRPr="00604CFD">
        <w:t xml:space="preserve">Vállalkozó feladata és költsége a kivitelezéshez szükséges szállítási </w:t>
      </w:r>
      <w:proofErr w:type="spellStart"/>
      <w:r w:rsidRPr="00604CFD">
        <w:t>utak</w:t>
      </w:r>
      <w:proofErr w:type="spellEnd"/>
      <w:r w:rsidRPr="00604CFD">
        <w:t xml:space="preserve"> organizálása, és közterületek biztosítása. Amennyiben a teljesítés során keletkező hulladék tárolása csak közterület használatával lehetséges, az ezzel járó költségeket és (eljárási, engedélyeztetési) feladatokat a Vállalkozó köteles viselni, illetve ellátni.</w:t>
      </w:r>
    </w:p>
    <w:p w:rsidR="00604CFD" w:rsidRPr="00604CFD" w:rsidRDefault="00604CFD" w:rsidP="00604CFD">
      <w:pPr>
        <w:widowControl w:val="0"/>
        <w:numPr>
          <w:ilvl w:val="0"/>
          <w:numId w:val="16"/>
        </w:numPr>
        <w:tabs>
          <w:tab w:val="left" w:pos="418"/>
        </w:tabs>
        <w:autoSpaceDE w:val="0"/>
        <w:autoSpaceDN w:val="0"/>
        <w:adjustRightInd w:val="0"/>
        <w:jc w:val="both"/>
      </w:pPr>
      <w:r w:rsidRPr="00604CFD">
        <w:rPr>
          <w:color w:val="000000" w:themeColor="text1"/>
        </w:rPr>
        <w:t xml:space="preserve">A Megrendelő az építési kivitelezési munkát legalább 8 naponta köteles - műszaki ellenőre útján - ellenőrizni. </w:t>
      </w:r>
      <w:r w:rsidRPr="00604CFD">
        <w:t xml:space="preserve">Az ellenőrzés elmulasztása, vagy hiányossága esetén a Vállalkozó nem mentesül a felelősség alól. </w:t>
      </w:r>
      <w:r w:rsidRPr="00604CFD">
        <w:rPr>
          <w:color w:val="000000" w:themeColor="text1"/>
        </w:rPr>
        <w:t>Az eltakarásra kerülő és Vállalkozó által készített szerkezeteket csak a műszaki ellenőr építési naplóba rögzített engedélyével és az eltakarásra kerülő részek fényképes (.</w:t>
      </w:r>
      <w:proofErr w:type="spellStart"/>
      <w:r w:rsidRPr="00604CFD">
        <w:rPr>
          <w:color w:val="000000" w:themeColor="text1"/>
        </w:rPr>
        <w:t>jpg</w:t>
      </w:r>
      <w:proofErr w:type="spellEnd"/>
      <w:r w:rsidRPr="00604CFD">
        <w:rPr>
          <w:color w:val="000000" w:themeColor="text1"/>
        </w:rPr>
        <w:t>) formátumú dokumentálását követően lehet eltakarni.</w:t>
      </w:r>
    </w:p>
    <w:p w:rsidR="00604CFD" w:rsidRPr="00604CFD" w:rsidRDefault="00604CFD" w:rsidP="00604CFD">
      <w:pPr>
        <w:widowControl w:val="0"/>
        <w:numPr>
          <w:ilvl w:val="0"/>
          <w:numId w:val="16"/>
        </w:numPr>
        <w:tabs>
          <w:tab w:val="left" w:pos="418"/>
        </w:tabs>
        <w:autoSpaceDE w:val="0"/>
        <w:autoSpaceDN w:val="0"/>
        <w:adjustRightInd w:val="0"/>
        <w:jc w:val="both"/>
      </w:pPr>
      <w:r w:rsidRPr="00604CFD">
        <w:t>A Megrendelő műszaki ellenőrének neve, beosztása, címe, telefonszáma, valamint meghatalmazásának köre:</w:t>
      </w:r>
    </w:p>
    <w:p w:rsidR="00604CFD" w:rsidRPr="00604CFD" w:rsidRDefault="00604CFD" w:rsidP="00604CFD">
      <w:pPr>
        <w:tabs>
          <w:tab w:val="left" w:pos="2789"/>
        </w:tabs>
        <w:autoSpaceDE w:val="0"/>
        <w:autoSpaceDN w:val="0"/>
        <w:adjustRightInd w:val="0"/>
        <w:ind w:left="432"/>
      </w:pPr>
      <w:r w:rsidRPr="00604CFD">
        <w:t>Név:</w:t>
      </w:r>
      <w:r w:rsidRPr="00604CFD">
        <w:tab/>
      </w:r>
      <w:r w:rsidR="00363CB5">
        <w:t>………</w:t>
      </w:r>
      <w:proofErr w:type="gramStart"/>
      <w:r w:rsidR="00363CB5">
        <w:t>…….</w:t>
      </w:r>
      <w:proofErr w:type="gramEnd"/>
      <w:r w:rsidR="00363CB5">
        <w:t>.</w:t>
      </w:r>
    </w:p>
    <w:p w:rsidR="00604CFD" w:rsidRPr="00604CFD" w:rsidRDefault="00604CFD" w:rsidP="00604CFD">
      <w:pPr>
        <w:tabs>
          <w:tab w:val="left" w:pos="2789"/>
        </w:tabs>
        <w:autoSpaceDE w:val="0"/>
        <w:autoSpaceDN w:val="0"/>
        <w:adjustRightInd w:val="0"/>
        <w:ind w:left="427"/>
      </w:pPr>
      <w:r w:rsidRPr="00604CFD">
        <w:t>Cím:</w:t>
      </w:r>
      <w:r w:rsidRPr="00604CFD">
        <w:tab/>
      </w:r>
      <w:r w:rsidR="00363CB5">
        <w:t>…………………………</w:t>
      </w:r>
      <w:proofErr w:type="gramStart"/>
      <w:r w:rsidR="00363CB5">
        <w:t>…….</w:t>
      </w:r>
      <w:proofErr w:type="gramEnd"/>
      <w:r w:rsidRPr="00604CFD">
        <w:t>.</w:t>
      </w:r>
    </w:p>
    <w:p w:rsidR="00604CFD" w:rsidRPr="00604CFD" w:rsidRDefault="00604CFD" w:rsidP="00604CFD">
      <w:pPr>
        <w:tabs>
          <w:tab w:val="left" w:pos="2789"/>
        </w:tabs>
        <w:autoSpaceDE w:val="0"/>
        <w:autoSpaceDN w:val="0"/>
        <w:adjustRightInd w:val="0"/>
        <w:ind w:left="432"/>
      </w:pPr>
      <w:r w:rsidRPr="00604CFD">
        <w:t>Névjegyzéki száma:</w:t>
      </w:r>
      <w:r w:rsidRPr="00604CFD">
        <w:tab/>
      </w:r>
      <w:r w:rsidR="00363CB5">
        <w:t>……………………………….</w:t>
      </w:r>
    </w:p>
    <w:p w:rsidR="00604CFD" w:rsidRPr="00604CFD" w:rsidRDefault="00604CFD" w:rsidP="00604CFD">
      <w:pPr>
        <w:tabs>
          <w:tab w:val="left" w:pos="2789"/>
        </w:tabs>
        <w:autoSpaceDE w:val="0"/>
        <w:autoSpaceDN w:val="0"/>
        <w:adjustRightInd w:val="0"/>
        <w:ind w:left="418"/>
      </w:pPr>
      <w:r w:rsidRPr="00604CFD">
        <w:t>telefonszáma:</w:t>
      </w:r>
      <w:r w:rsidRPr="00604CFD">
        <w:tab/>
        <w:t xml:space="preserve">+36 </w:t>
      </w:r>
      <w:r w:rsidR="00363CB5">
        <w:t>………………….</w:t>
      </w:r>
    </w:p>
    <w:p w:rsidR="00604CFD" w:rsidRPr="00604CFD" w:rsidRDefault="00604CFD" w:rsidP="00604CFD">
      <w:pPr>
        <w:tabs>
          <w:tab w:val="left" w:pos="2789"/>
        </w:tabs>
        <w:autoSpaceDE w:val="0"/>
        <w:autoSpaceDN w:val="0"/>
        <w:adjustRightInd w:val="0"/>
        <w:ind w:left="427"/>
        <w:rPr>
          <w:u w:val="single"/>
        </w:rPr>
      </w:pPr>
      <w:r w:rsidRPr="00604CFD">
        <w:lastRenderedPageBreak/>
        <w:t>e-mail:</w:t>
      </w:r>
      <w:r w:rsidRPr="00604CFD">
        <w:tab/>
      </w:r>
      <w:r w:rsidR="00363CB5">
        <w:t>………………………</w:t>
      </w:r>
      <w:proofErr w:type="gramStart"/>
      <w:r w:rsidR="00363CB5">
        <w:t>…….</w:t>
      </w:r>
      <w:proofErr w:type="gramEnd"/>
      <w:r w:rsidR="00363CB5">
        <w:t>.</w:t>
      </w:r>
    </w:p>
    <w:p w:rsidR="00604CFD" w:rsidRPr="00604CFD" w:rsidRDefault="00604CFD" w:rsidP="00604CFD">
      <w:pPr>
        <w:tabs>
          <w:tab w:val="left" w:pos="2837"/>
        </w:tabs>
        <w:autoSpaceDE w:val="0"/>
        <w:autoSpaceDN w:val="0"/>
        <w:adjustRightInd w:val="0"/>
        <w:ind w:left="432" w:right="2208"/>
      </w:pPr>
      <w:r w:rsidRPr="00604CFD">
        <w:t>A Vállalkozó felelős műszaki vezetőjének neve, címe és telefonszáma:</w:t>
      </w:r>
      <w:r w:rsidRPr="00604CFD">
        <w:br/>
        <w:t>Név:</w:t>
      </w:r>
      <w:r w:rsidRPr="00604CFD">
        <w:tab/>
        <w:t>név</w:t>
      </w:r>
    </w:p>
    <w:p w:rsidR="00604CFD" w:rsidRPr="00604CFD" w:rsidRDefault="00604CFD" w:rsidP="00604CFD">
      <w:pPr>
        <w:tabs>
          <w:tab w:val="left" w:pos="2827"/>
        </w:tabs>
        <w:autoSpaceDE w:val="0"/>
        <w:autoSpaceDN w:val="0"/>
        <w:adjustRightInd w:val="0"/>
        <w:ind w:left="427"/>
      </w:pPr>
      <w:r w:rsidRPr="00604CFD">
        <w:t>Cím:</w:t>
      </w:r>
      <w:r w:rsidRPr="00604CFD">
        <w:tab/>
        <w:t>cím</w:t>
      </w:r>
    </w:p>
    <w:p w:rsidR="00604CFD" w:rsidRPr="00604CFD" w:rsidRDefault="00604CFD" w:rsidP="00604CFD">
      <w:pPr>
        <w:autoSpaceDE w:val="0"/>
        <w:autoSpaceDN w:val="0"/>
        <w:adjustRightInd w:val="0"/>
        <w:ind w:left="432"/>
      </w:pPr>
      <w:r w:rsidRPr="00604CFD">
        <w:t xml:space="preserve">Névjegyzéki </w:t>
      </w:r>
      <w:proofErr w:type="gramStart"/>
      <w:r w:rsidRPr="00604CFD">
        <w:t xml:space="preserve">száma:   </w:t>
      </w:r>
      <w:proofErr w:type="gramEnd"/>
      <w:r w:rsidRPr="00604CFD">
        <w:t xml:space="preserve">     </w:t>
      </w:r>
      <w:r w:rsidRPr="00604CFD">
        <w:tab/>
        <w:t>……………..</w:t>
      </w:r>
    </w:p>
    <w:p w:rsidR="00604CFD" w:rsidRPr="00604CFD" w:rsidRDefault="00604CFD" w:rsidP="00604CFD">
      <w:pPr>
        <w:tabs>
          <w:tab w:val="left" w:pos="2832"/>
        </w:tabs>
        <w:autoSpaceDE w:val="0"/>
        <w:autoSpaceDN w:val="0"/>
        <w:adjustRightInd w:val="0"/>
        <w:ind w:left="418"/>
      </w:pPr>
      <w:r w:rsidRPr="00604CFD">
        <w:t>Telefon:</w:t>
      </w:r>
      <w:r w:rsidRPr="00604CFD">
        <w:tab/>
        <w:t>+36 …………………</w:t>
      </w:r>
    </w:p>
    <w:p w:rsidR="00604CFD" w:rsidRPr="00604CFD" w:rsidRDefault="00604CFD" w:rsidP="00604CFD">
      <w:pPr>
        <w:tabs>
          <w:tab w:val="left" w:pos="2837"/>
        </w:tabs>
        <w:autoSpaceDE w:val="0"/>
        <w:autoSpaceDN w:val="0"/>
        <w:adjustRightInd w:val="0"/>
        <w:ind w:left="427"/>
        <w:rPr>
          <w:u w:val="single"/>
        </w:rPr>
      </w:pPr>
      <w:r w:rsidRPr="00604CFD">
        <w:t>e-mail:</w:t>
      </w:r>
      <w:r w:rsidRPr="00604CFD">
        <w:tab/>
        <w:t>………………</w:t>
      </w:r>
      <w:proofErr w:type="gramStart"/>
      <w:r w:rsidRPr="00604CFD">
        <w:t>…….</w:t>
      </w:r>
      <w:proofErr w:type="gramEnd"/>
      <w:r w:rsidRPr="00604CFD">
        <w:t>.</w:t>
      </w:r>
    </w:p>
    <w:p w:rsidR="00604CFD" w:rsidRPr="00604CFD" w:rsidRDefault="00604CFD" w:rsidP="00363CB5">
      <w:pPr>
        <w:tabs>
          <w:tab w:val="left" w:pos="0"/>
        </w:tabs>
        <w:autoSpaceDE w:val="0"/>
        <w:autoSpaceDN w:val="0"/>
        <w:adjustRightInd w:val="0"/>
        <w:jc w:val="both"/>
      </w:pPr>
      <w:r w:rsidRPr="00604CFD">
        <w:t>8.8</w:t>
      </w:r>
      <w:r w:rsidR="00363CB5">
        <w:t xml:space="preserve"> </w:t>
      </w:r>
      <w:r w:rsidRPr="00604CFD">
        <w:rPr>
          <w:color w:val="000000" w:themeColor="text1"/>
        </w:rPr>
        <w:t>A Vállalkozó köteles a 266/2013. (VII. 11.) Korm. rendelet szerint az építési kivitelezési munka kezdetétől annak teljes befejezéséig felelős műszaki vezetőt biztosítani, valamint építési naplót vezetni.</w:t>
      </w:r>
    </w:p>
    <w:p w:rsidR="00604CFD" w:rsidRPr="00604CFD" w:rsidRDefault="00604CFD" w:rsidP="00604CFD">
      <w:pPr>
        <w:widowControl w:val="0"/>
        <w:numPr>
          <w:ilvl w:val="0"/>
          <w:numId w:val="17"/>
        </w:numPr>
        <w:tabs>
          <w:tab w:val="left" w:pos="408"/>
        </w:tabs>
        <w:autoSpaceDE w:val="0"/>
        <w:autoSpaceDN w:val="0"/>
        <w:adjustRightInd w:val="0"/>
        <w:jc w:val="both"/>
      </w:pPr>
      <w:r w:rsidRPr="00604CFD">
        <w:t>A Vállalkozó csak olyan munkavállalókat foglalkoztathat a Megrendelő területén, akiknek érvényes személyi okmányaik, munkavállalási engedélyük van, a Vállalkozónál (ill. alvállalkozójánál) bejelentett módon dolgoznak, szakmailag és egészségügyileg alkalmasak a munkavégzésre, és -igazoltan - megfelelő munka-, baleset-, és tűzvédelmi oktatásban részesültek. A Vállalkozó munkavállalói kötelesek munkavégzésre alkalmas állapotban, tiszta és kulturált munkaruhában megjelenni a kijelölt munkaterületen. A Vállalkozó munkavállalói által - akár a Megrendelő, akár harmadik személyek részére - okozott károk megtérítéséért a Vállalkozó készfizető kezességet vállal.</w:t>
      </w:r>
    </w:p>
    <w:p w:rsidR="00604CFD" w:rsidRPr="00604CFD" w:rsidRDefault="00604CFD" w:rsidP="00604CFD">
      <w:pPr>
        <w:widowControl w:val="0"/>
        <w:numPr>
          <w:ilvl w:val="0"/>
          <w:numId w:val="17"/>
        </w:numPr>
        <w:tabs>
          <w:tab w:val="left" w:pos="408"/>
        </w:tabs>
        <w:autoSpaceDE w:val="0"/>
        <w:autoSpaceDN w:val="0"/>
        <w:adjustRightInd w:val="0"/>
        <w:jc w:val="both"/>
      </w:pPr>
      <w:r w:rsidRPr="00604CFD">
        <w:t>A Vállalkozó a szerződés szerinti munkát határidőre, a mindenkor hatályos magyar és európai szabványoknak és a vonatkozó szakmai előírásoknak megfelelően köteles elvégezni.</w:t>
      </w:r>
    </w:p>
    <w:p w:rsidR="00604CFD" w:rsidRPr="00604CFD" w:rsidRDefault="00604CFD" w:rsidP="00604CFD">
      <w:pPr>
        <w:widowControl w:val="0"/>
        <w:numPr>
          <w:ilvl w:val="0"/>
          <w:numId w:val="17"/>
        </w:numPr>
        <w:tabs>
          <w:tab w:val="left" w:pos="408"/>
        </w:tabs>
        <w:autoSpaceDE w:val="0"/>
        <w:autoSpaceDN w:val="0"/>
        <w:adjustRightInd w:val="0"/>
        <w:jc w:val="both"/>
      </w:pPr>
      <w:r w:rsidRPr="00604CFD">
        <w:t>Előzetesen bejelentett Megrendelői igény szerint a beépítésre tervezett anyagok, illetve termékek gyártmányismertetőjét, minőségi tanúsítványát, mintakollekcióját, Vállalkozó köteles előzetesen bemutatni. Csak a Megrendelő által elfogadott anyag, termék építhető be.</w:t>
      </w:r>
    </w:p>
    <w:p w:rsidR="00604CFD" w:rsidRPr="00604CFD" w:rsidRDefault="00604CFD" w:rsidP="00604CFD">
      <w:pPr>
        <w:widowControl w:val="0"/>
        <w:numPr>
          <w:ilvl w:val="0"/>
          <w:numId w:val="17"/>
        </w:numPr>
        <w:tabs>
          <w:tab w:val="left" w:pos="408"/>
        </w:tabs>
        <w:autoSpaceDE w:val="0"/>
        <w:autoSpaceDN w:val="0"/>
        <w:adjustRightInd w:val="0"/>
        <w:jc w:val="both"/>
        <w:rPr>
          <w:color w:val="000000" w:themeColor="text1"/>
        </w:rPr>
      </w:pPr>
      <w:r w:rsidRPr="00604CFD">
        <w:rPr>
          <w:color w:val="000000" w:themeColor="text1"/>
        </w:rPr>
        <w:t>A Vállalkozó a vállalkozási költségvetésben megajánlott anyagokat - az időben való megrendelés dokumentálása mellett, kizárólag a Megrendelő jóváhagyása után - jogosult időben beszerezhető, azonos műszaki paraméterű és használati értékű más anyaggal helyettesíteni, de előzetesen be kell szereznie a Megrendelő írásos jóváhagyását. A Megrendelő abban az esetben jogosult a fentiek szerinti helyettesítő termék elutasítására, ha az érinti a műszaki szakértői nyilatkozat alapján kialakított összképet vagy szoros összhangban áll a megelőző közbeszerzési eljárás értékelésével. Az egyeztetés során a 322/2015. (X. 30.) Korm. rendelet 28. § (1) és (2) bekezdésében meghatározottak az irányadók.</w:t>
      </w:r>
    </w:p>
    <w:p w:rsidR="00604CFD" w:rsidRPr="00604CFD" w:rsidRDefault="00604CFD" w:rsidP="00604CFD">
      <w:pPr>
        <w:widowControl w:val="0"/>
        <w:numPr>
          <w:ilvl w:val="0"/>
          <w:numId w:val="17"/>
        </w:numPr>
        <w:tabs>
          <w:tab w:val="left" w:pos="408"/>
        </w:tabs>
        <w:autoSpaceDE w:val="0"/>
        <w:autoSpaceDN w:val="0"/>
        <w:adjustRightInd w:val="0"/>
        <w:jc w:val="both"/>
      </w:pPr>
      <w:r w:rsidRPr="00604CFD">
        <w:t xml:space="preserve">Amennyiben olyan körülmény merül fel, amelynek következtében a szerződésben vállalt valamely kötelezettség teljesítése előre láthatóan akadályba ütközik, a Felek kötelesek egymást az akadály felmerülésekor, vagy a fenyegető akadályról való tudomásszerzéskor haladéktalanul írásban értesíteni. A Vállalkozónak a műszaki tartalmat, valamint a munkák befejezésének határidejét érintő körülmény esetén az akadályértesítést az építési naplóba történt bejegyzés mellett haladéktalanul levélben is meg kell küldenie a Megrendelőnek, ebben az esetben a közlés a levél kézhezvételével </w:t>
      </w:r>
      <w:proofErr w:type="spellStart"/>
      <w:r w:rsidRPr="00604CFD">
        <w:t>hatályosul</w:t>
      </w:r>
      <w:proofErr w:type="spellEnd"/>
      <w:r w:rsidRPr="00604CFD">
        <w:t>.</w:t>
      </w:r>
    </w:p>
    <w:p w:rsidR="00604CFD" w:rsidRPr="00604CFD" w:rsidRDefault="00604CFD" w:rsidP="00604CFD">
      <w:pPr>
        <w:widowControl w:val="0"/>
        <w:numPr>
          <w:ilvl w:val="0"/>
          <w:numId w:val="17"/>
        </w:numPr>
        <w:tabs>
          <w:tab w:val="left" w:pos="408"/>
        </w:tabs>
        <w:autoSpaceDE w:val="0"/>
        <w:autoSpaceDN w:val="0"/>
        <w:adjustRightInd w:val="0"/>
        <w:jc w:val="both"/>
      </w:pPr>
      <w:r w:rsidRPr="00604CFD">
        <w:t>Amennyiben a Vállalkozó valamely lényeges kötelezettségét súlyosan megsérti, és a jogsértő magatartással felszólítás ellenére sem hagy fel, vagy annak következményeit felszólítás ellenére sem küszöböli ki haladéktalanul, és ezért károsodás veszélye fenyeget, a Megrendelő jogosult a munkavégzést azonnali hatállyal felfüggeszteni, illetve megtiltani mindaddig, amíg a Vállalkozó a szerződésszerű teljesítésre biztosítékot nem nyújt, vagy a Vállalkozó (illetve a Vállalkozó költségén a Megrendelő) a szerződésszegés jogkövetkezményeit el nem hárítja.</w:t>
      </w:r>
    </w:p>
    <w:p w:rsidR="00604CFD" w:rsidRPr="00604CFD" w:rsidRDefault="00604CFD" w:rsidP="00604CFD">
      <w:pPr>
        <w:widowControl w:val="0"/>
        <w:numPr>
          <w:ilvl w:val="0"/>
          <w:numId w:val="17"/>
        </w:numPr>
        <w:tabs>
          <w:tab w:val="left" w:pos="408"/>
        </w:tabs>
        <w:autoSpaceDE w:val="0"/>
        <w:autoSpaceDN w:val="0"/>
        <w:adjustRightInd w:val="0"/>
        <w:jc w:val="both"/>
      </w:pPr>
      <w:r w:rsidRPr="00604CFD">
        <w:t xml:space="preserve">A Felek rögzítik, hogy a Vállalkozó lényeges kötelezettségének minősülnek különösen a felelősségbiztosítás fenntartására, a más vállalkozókkal való együttműködésre, az útvonalak tisztán tartására, a munkavállalók alkalmazására, az építési napló vezetésére, a zajhatással járó munkák időpontjára vonatkozó feltételek. A munkálatok felfüggesztésének, illetve </w:t>
      </w:r>
      <w:r w:rsidRPr="00604CFD">
        <w:lastRenderedPageBreak/>
        <w:t>megtiltásának időtartama a teljesítési határidőbe beleszámít (azt nem módosítja).</w:t>
      </w:r>
    </w:p>
    <w:p w:rsidR="00604CFD" w:rsidRDefault="00604CFD" w:rsidP="00604CFD">
      <w:pPr>
        <w:widowControl w:val="0"/>
        <w:numPr>
          <w:ilvl w:val="0"/>
          <w:numId w:val="17"/>
        </w:numPr>
        <w:tabs>
          <w:tab w:val="left" w:pos="408"/>
        </w:tabs>
        <w:autoSpaceDE w:val="0"/>
        <w:autoSpaceDN w:val="0"/>
        <w:adjustRightInd w:val="0"/>
        <w:jc w:val="both"/>
      </w:pPr>
      <w:r w:rsidRPr="00604CFD">
        <w:t>A kivitelezés során keletkező hulladékok - engedéllyel rendelkező kezelőhöz történő -elszállítására (elszállíttatására) a Vállalkozó kötelezett, az érvényes hulladékkezelési jogszabályok szerint. Vállalkozó az építési kivitelezési munkák során keletkezett hulladékot a vonatkozó jogszabályok szerint köteles kezelni és azt engedéllyel rendelkező kezelőhöz elszállítani. A Vállalkozó az építési - bontási tevékenysége során keletkező hulladékok kezelése tekintetében köteles a 45/2004. (VII. 26.) BM-</w:t>
      </w:r>
      <w:proofErr w:type="spellStart"/>
      <w:r w:rsidRPr="00604CFD">
        <w:t>KvVM</w:t>
      </w:r>
      <w:proofErr w:type="spellEnd"/>
      <w:r w:rsidRPr="00604CFD">
        <w:t xml:space="preserve"> rendelet előírásai szerint eljárni, ezen felül a környezetre veszélyes építési törmelék, építési hulladék, környezetre veszélyes építő anyagok deponálása, szállítása, kezelése alkalmával köteles betartani a 225/2015. (VIII. 7.) Korm. rendeletben foglaltakat. Az építési anyagok, bontási törmelék tárolásához, illetve (el)szállításához szükséges minden engedélyt a Vállalkozónak kell beszereznie, az ezzel kapcsolatos valamennyi költség a Vállalkozót terheli.</w:t>
      </w:r>
    </w:p>
    <w:p w:rsidR="00363CB5" w:rsidRPr="00604CFD" w:rsidRDefault="00363CB5" w:rsidP="00604CFD">
      <w:pPr>
        <w:widowControl w:val="0"/>
        <w:numPr>
          <w:ilvl w:val="0"/>
          <w:numId w:val="17"/>
        </w:numPr>
        <w:tabs>
          <w:tab w:val="left" w:pos="408"/>
        </w:tabs>
        <w:autoSpaceDE w:val="0"/>
        <w:autoSpaceDN w:val="0"/>
        <w:adjustRightInd w:val="0"/>
        <w:jc w:val="both"/>
      </w:pPr>
      <w:r>
        <w:t>Vállalkozó tudomással bír arról, hogy a teljesítés időszaka alatt az épületek működése kizárólag 2018. július 16. – 2018. augusztus 12. közötti időszakokban szünetel, a további időszakban nevelési tevékenység folyik, melyet a munkavégzés folyamán kötelező figyelembe venni és nem hátráltatni.</w:t>
      </w:r>
    </w:p>
    <w:p w:rsidR="00604CFD" w:rsidRPr="00604CFD" w:rsidRDefault="00604CFD" w:rsidP="00604CFD">
      <w:pPr>
        <w:tabs>
          <w:tab w:val="left" w:pos="408"/>
        </w:tabs>
        <w:autoSpaceDE w:val="0"/>
        <w:autoSpaceDN w:val="0"/>
        <w:adjustRightInd w:val="0"/>
        <w:ind w:left="408"/>
        <w:jc w:val="both"/>
      </w:pPr>
    </w:p>
    <w:p w:rsidR="00604CFD" w:rsidRPr="00604CFD" w:rsidRDefault="00604CFD" w:rsidP="00604CFD">
      <w:pPr>
        <w:autoSpaceDE w:val="0"/>
        <w:autoSpaceDN w:val="0"/>
        <w:adjustRightInd w:val="0"/>
        <w:rPr>
          <w:b/>
          <w:bCs/>
        </w:rPr>
      </w:pPr>
      <w:r w:rsidRPr="00604CFD">
        <w:rPr>
          <w:b/>
          <w:bCs/>
        </w:rPr>
        <w:t>9.   ÁTADÁS-ÁTVÉTEL A TELJESÍTÉS IGAZOLÁSA, UTÓ- FELÜLVIZSGÁLAT</w:t>
      </w:r>
    </w:p>
    <w:p w:rsidR="00604CFD" w:rsidRPr="00604CFD" w:rsidRDefault="00604CFD" w:rsidP="00604CFD">
      <w:pPr>
        <w:widowControl w:val="0"/>
        <w:numPr>
          <w:ilvl w:val="0"/>
          <w:numId w:val="18"/>
        </w:numPr>
        <w:tabs>
          <w:tab w:val="left" w:pos="418"/>
        </w:tabs>
        <w:autoSpaceDE w:val="0"/>
        <w:autoSpaceDN w:val="0"/>
        <w:adjustRightInd w:val="0"/>
        <w:jc w:val="both"/>
      </w:pPr>
      <w:r w:rsidRPr="00604CFD">
        <w:t>Az átadás-átvételi eljárás célja annak megállapítása, hogy az elkészült építési kivitelezési munka, illetve annak eredménye megfelel-e a műszaki terveknek, leírásoknak, jogszabályi és hatósági előírásoknak, szabványoknak, a szerződésben foglaltaknak (különös tekintettel a minőségi előírásokra), továbbá a kivitelezés tárgya szerinti közlekedési építmények alkalmasak-e a rendeltetésszerű használatra.</w:t>
      </w:r>
    </w:p>
    <w:p w:rsidR="00604CFD" w:rsidRPr="00604CFD" w:rsidRDefault="00604CFD" w:rsidP="00604CFD">
      <w:pPr>
        <w:widowControl w:val="0"/>
        <w:numPr>
          <w:ilvl w:val="0"/>
          <w:numId w:val="18"/>
        </w:numPr>
        <w:tabs>
          <w:tab w:val="left" w:pos="418"/>
        </w:tabs>
        <w:autoSpaceDE w:val="0"/>
        <w:autoSpaceDN w:val="0"/>
        <w:adjustRightInd w:val="0"/>
        <w:jc w:val="both"/>
      </w:pPr>
      <w:r w:rsidRPr="00604CFD">
        <w:t>Az átadás-átvételi eljárás megkezdésének feltétele a munkaterület és az anyag- és törmelékszállítási útvonalak megtisztított állapota, a pipere takarítás elvégzése, és a Vállalkozó által be nem épített, valamint a tulajdonát képező eszközöktől való mentessége.</w:t>
      </w:r>
    </w:p>
    <w:p w:rsidR="00604CFD" w:rsidRPr="00604CFD" w:rsidRDefault="00604CFD" w:rsidP="00604CFD">
      <w:pPr>
        <w:widowControl w:val="0"/>
        <w:numPr>
          <w:ilvl w:val="0"/>
          <w:numId w:val="18"/>
        </w:numPr>
        <w:tabs>
          <w:tab w:val="left" w:pos="418"/>
        </w:tabs>
        <w:autoSpaceDE w:val="0"/>
        <w:autoSpaceDN w:val="0"/>
        <w:adjustRightInd w:val="0"/>
        <w:jc w:val="both"/>
      </w:pPr>
      <w:r w:rsidRPr="00604CFD">
        <w:rPr>
          <w:color w:val="000000" w:themeColor="text1"/>
        </w:rPr>
        <w:t xml:space="preserve">Vállalkozó köteles az átadás-átvételi eljárás megkezdéséig, de legkésőbb annak befejezéséig két példányban a Megrendelő rendelkezésére bocsátani az építési kivitelezési munka, a beépített anyagok és berendezések minőségét igazoló bizonylatokat, megfelelőségi igazolásokat (nyilatkozatokat), a gyártóművi és a hazai honosítási műbizonylatokat (illetve ezek szakfordító által elkészített magyar nyelvű fordítását), a szükséges vizsgálati eredmények okmányait, és üzemelési és karbantartási utasításokat, valamint a megvalósulási terveket. </w:t>
      </w:r>
      <w:r w:rsidRPr="00604CFD">
        <w:t>Elektronikus napló vezetése esetén a jogszabályban foglaltaknak megfelelően a kötelező dokumentumokat, építési termékekre vonatkozó teljesítménynyilatkozatokat a Vállalkozó köteles az elektronikus naplóba feltölteni.</w:t>
      </w:r>
    </w:p>
    <w:p w:rsidR="00604CFD" w:rsidRPr="00604CFD" w:rsidRDefault="00604CFD" w:rsidP="00604CFD">
      <w:pPr>
        <w:widowControl w:val="0"/>
        <w:numPr>
          <w:ilvl w:val="0"/>
          <w:numId w:val="18"/>
        </w:numPr>
        <w:tabs>
          <w:tab w:val="left" w:pos="418"/>
        </w:tabs>
        <w:autoSpaceDE w:val="0"/>
        <w:autoSpaceDN w:val="0"/>
        <w:adjustRightInd w:val="0"/>
        <w:jc w:val="both"/>
        <w:rPr>
          <w:color w:val="000000" w:themeColor="text1"/>
        </w:rPr>
      </w:pPr>
      <w:r w:rsidRPr="00604CFD">
        <w:rPr>
          <w:color w:val="000000" w:themeColor="text1"/>
        </w:rPr>
        <w:t>A Felek kifejezetten rögzítik, hogy a 9.2 és 9.3 pontban rögzített feltételek - akár részleges - hiánya az átadás-átvételi eljárás megkezdését, illetve lezárását kizárja, és az ebből adódó késedelem a Vállalkozó felelősségi körébe tartozik.</w:t>
      </w:r>
    </w:p>
    <w:p w:rsidR="00604CFD" w:rsidRPr="00604CFD" w:rsidRDefault="00604CFD" w:rsidP="00604CFD">
      <w:pPr>
        <w:widowControl w:val="0"/>
        <w:numPr>
          <w:ilvl w:val="0"/>
          <w:numId w:val="18"/>
        </w:numPr>
        <w:tabs>
          <w:tab w:val="left" w:pos="418"/>
        </w:tabs>
        <w:autoSpaceDE w:val="0"/>
        <w:autoSpaceDN w:val="0"/>
        <w:adjustRightInd w:val="0"/>
        <w:jc w:val="both"/>
      </w:pPr>
      <w:r w:rsidRPr="00604CFD">
        <w:t>Átadás-átvételi eljárás lefolytatására egy alkalommal, az építési kivitelezési munkák befejezése után kerül sor.</w:t>
      </w:r>
    </w:p>
    <w:p w:rsidR="00604CFD" w:rsidRPr="00604CFD" w:rsidRDefault="00604CFD" w:rsidP="00604CFD">
      <w:pPr>
        <w:widowControl w:val="0"/>
        <w:numPr>
          <w:ilvl w:val="0"/>
          <w:numId w:val="18"/>
        </w:numPr>
        <w:tabs>
          <w:tab w:val="left" w:pos="418"/>
        </w:tabs>
        <w:autoSpaceDE w:val="0"/>
        <w:autoSpaceDN w:val="0"/>
        <w:adjustRightInd w:val="0"/>
        <w:jc w:val="both"/>
      </w:pPr>
      <w:r w:rsidRPr="00604CFD">
        <w:t>A Vállalkozó köteles az átadás-átvételi eljárással érintett munkák befejezésekor a Megrendelőt készre jelentő levélben értesíteni. A Megrendelő a készre jelentő levél kézhezvételétől számított 3 munkanapon belül köteles az átadás-átvételi eljárás megkezdésének időpontjáról értesíteni a Vállalkozót, amely nem lehet későbbi időpont, mint a készre jelentő levél kézhezvételétől számított 8. munkanap. Ez a rendelkezés megfelelően alkalmazandó abban az esetben is, ha a munkák elvégzésével a Vállalkozó késedelembe esik, vagy előteljesítésre kerülne sor.</w:t>
      </w:r>
    </w:p>
    <w:p w:rsidR="00604CFD" w:rsidRPr="00604CFD" w:rsidRDefault="00604CFD" w:rsidP="00604CFD">
      <w:pPr>
        <w:widowControl w:val="0"/>
        <w:numPr>
          <w:ilvl w:val="0"/>
          <w:numId w:val="18"/>
        </w:numPr>
        <w:tabs>
          <w:tab w:val="left" w:pos="418"/>
        </w:tabs>
        <w:autoSpaceDE w:val="0"/>
        <w:autoSpaceDN w:val="0"/>
        <w:adjustRightInd w:val="0"/>
        <w:jc w:val="both"/>
      </w:pPr>
      <w:r w:rsidRPr="00604CFD">
        <w:t>Az átadás-átvételi eljárás lefolytatásának időtartama legfeljebb 15 munkanap, ami a teljesítési határidőbe beleszámít. Az eljárás lezárásakor a Felek jegyzőkönyvet vesznek fel, amelyben rögzítik:</w:t>
      </w:r>
    </w:p>
    <w:p w:rsidR="00604CFD" w:rsidRPr="00604CFD" w:rsidRDefault="00604CFD" w:rsidP="00604CFD">
      <w:pPr>
        <w:widowControl w:val="0"/>
        <w:numPr>
          <w:ilvl w:val="0"/>
          <w:numId w:val="19"/>
        </w:numPr>
        <w:tabs>
          <w:tab w:val="left" w:pos="710"/>
        </w:tabs>
        <w:autoSpaceDE w:val="0"/>
        <w:autoSpaceDN w:val="0"/>
        <w:adjustRightInd w:val="0"/>
      </w:pPr>
      <w:r w:rsidRPr="00604CFD">
        <w:lastRenderedPageBreak/>
        <w:t>az eljárásban részt vevő személyek nevét, beosztását, a képviselt szervezet nevét,</w:t>
      </w:r>
    </w:p>
    <w:p w:rsidR="00604CFD" w:rsidRPr="00604CFD" w:rsidRDefault="00604CFD" w:rsidP="00604CFD">
      <w:pPr>
        <w:widowControl w:val="0"/>
        <w:numPr>
          <w:ilvl w:val="0"/>
          <w:numId w:val="19"/>
        </w:numPr>
        <w:tabs>
          <w:tab w:val="left" w:pos="710"/>
        </w:tabs>
        <w:autoSpaceDE w:val="0"/>
        <w:autoSpaceDN w:val="0"/>
        <w:adjustRightInd w:val="0"/>
      </w:pPr>
      <w:r w:rsidRPr="00604CFD">
        <w:t>az átadás-átvételi eljárás megkezdésének és lezárásának napját,</w:t>
      </w:r>
    </w:p>
    <w:p w:rsidR="00604CFD" w:rsidRPr="00604CFD" w:rsidRDefault="00604CFD" w:rsidP="00604CFD">
      <w:pPr>
        <w:widowControl w:val="0"/>
        <w:numPr>
          <w:ilvl w:val="0"/>
          <w:numId w:val="19"/>
        </w:numPr>
        <w:tabs>
          <w:tab w:val="left" w:pos="710"/>
        </w:tabs>
        <w:autoSpaceDE w:val="0"/>
        <w:autoSpaceDN w:val="0"/>
        <w:adjustRightInd w:val="0"/>
      </w:pPr>
      <w:r w:rsidRPr="00604CFD">
        <w:t>az építtető által érvényesíteni kívánt szavatossági igényeket</w:t>
      </w:r>
    </w:p>
    <w:p w:rsidR="00604CFD" w:rsidRPr="00604CFD" w:rsidRDefault="00604CFD" w:rsidP="00604CFD">
      <w:pPr>
        <w:widowControl w:val="0"/>
        <w:numPr>
          <w:ilvl w:val="0"/>
          <w:numId w:val="19"/>
        </w:numPr>
        <w:tabs>
          <w:tab w:val="left" w:pos="710"/>
        </w:tabs>
        <w:autoSpaceDE w:val="0"/>
        <w:autoSpaceDN w:val="0"/>
        <w:adjustRightInd w:val="0"/>
        <w:jc w:val="both"/>
      </w:pPr>
      <w:r w:rsidRPr="00604CFD">
        <w:t>a Megrendelőnek az építési napló vezetésére, lezárására, a munkálatok során felmerült rendhagyó körülményekre tett észrevételeit,</w:t>
      </w:r>
    </w:p>
    <w:p w:rsidR="00604CFD" w:rsidRPr="00604CFD" w:rsidRDefault="00604CFD" w:rsidP="00604CFD">
      <w:pPr>
        <w:widowControl w:val="0"/>
        <w:numPr>
          <w:ilvl w:val="0"/>
          <w:numId w:val="19"/>
        </w:numPr>
        <w:tabs>
          <w:tab w:val="left" w:pos="710"/>
        </w:tabs>
        <w:autoSpaceDE w:val="0"/>
        <w:autoSpaceDN w:val="0"/>
        <w:adjustRightInd w:val="0"/>
      </w:pPr>
      <w:r w:rsidRPr="00604CFD">
        <w:t>a teljesítés elfogadásának, vagy megtagadásának tényét,</w:t>
      </w:r>
    </w:p>
    <w:p w:rsidR="00604CFD" w:rsidRPr="00604CFD" w:rsidRDefault="00604CFD" w:rsidP="00604CFD">
      <w:pPr>
        <w:widowControl w:val="0"/>
        <w:numPr>
          <w:ilvl w:val="0"/>
          <w:numId w:val="19"/>
        </w:numPr>
        <w:tabs>
          <w:tab w:val="left" w:pos="710"/>
        </w:tabs>
        <w:autoSpaceDE w:val="0"/>
        <w:autoSpaceDN w:val="0"/>
        <w:adjustRightInd w:val="0"/>
      </w:pPr>
      <w:r w:rsidRPr="00604CFD">
        <w:t>a teljesítés elfogadásának megtagadása esetén annak indokát,</w:t>
      </w:r>
    </w:p>
    <w:p w:rsidR="00604CFD" w:rsidRPr="00604CFD" w:rsidRDefault="00604CFD" w:rsidP="00604CFD">
      <w:pPr>
        <w:widowControl w:val="0"/>
        <w:numPr>
          <w:ilvl w:val="0"/>
          <w:numId w:val="19"/>
        </w:numPr>
        <w:tabs>
          <w:tab w:val="left" w:pos="710"/>
        </w:tabs>
        <w:autoSpaceDE w:val="0"/>
        <w:autoSpaceDN w:val="0"/>
        <w:adjustRightInd w:val="0"/>
        <w:jc w:val="both"/>
      </w:pPr>
      <w:r w:rsidRPr="00604CFD">
        <w:t>a műszaki átadás-átvételi eljárás során felfedezett mennyiségi és minőségi hibákat, hiányokat, hiányosságok megnevezését (jelentősebb tételszám esetén - az átadás-átvételi jegyzőkönyv mellékletét képező - külön hiánypótlási jegyzőkönyv vagy hibajegyzék, hiányjegyzék is készíthető),</w:t>
      </w:r>
    </w:p>
    <w:p w:rsidR="00604CFD" w:rsidRPr="00604CFD" w:rsidRDefault="00604CFD" w:rsidP="00604CFD">
      <w:pPr>
        <w:widowControl w:val="0"/>
        <w:numPr>
          <w:ilvl w:val="0"/>
          <w:numId w:val="19"/>
        </w:numPr>
        <w:tabs>
          <w:tab w:val="left" w:pos="710"/>
        </w:tabs>
        <w:autoSpaceDE w:val="0"/>
        <w:autoSpaceDN w:val="0"/>
        <w:adjustRightInd w:val="0"/>
      </w:pPr>
      <w:r w:rsidRPr="00604CFD">
        <w:t>a hibás munkarészekre eső költségvetési összegeket,</w:t>
      </w:r>
    </w:p>
    <w:p w:rsidR="00604CFD" w:rsidRPr="00604CFD" w:rsidRDefault="00604CFD" w:rsidP="00604CFD">
      <w:pPr>
        <w:widowControl w:val="0"/>
        <w:numPr>
          <w:ilvl w:val="0"/>
          <w:numId w:val="19"/>
        </w:numPr>
        <w:tabs>
          <w:tab w:val="left" w:pos="710"/>
        </w:tabs>
        <w:autoSpaceDE w:val="0"/>
        <w:autoSpaceDN w:val="0"/>
        <w:adjustRightInd w:val="0"/>
        <w:jc w:val="both"/>
      </w:pPr>
      <w:r w:rsidRPr="00604CFD">
        <w:t>a Megrendelő által érvényesíteni kívánt igényeket (az építtető döntését arról, hogy igényt tart-e a hibák kijavítására vagy árengedményt kér),</w:t>
      </w:r>
    </w:p>
    <w:p w:rsidR="00604CFD" w:rsidRPr="00604CFD" w:rsidRDefault="00604CFD" w:rsidP="00604CFD">
      <w:pPr>
        <w:widowControl w:val="0"/>
        <w:numPr>
          <w:ilvl w:val="0"/>
          <w:numId w:val="19"/>
        </w:numPr>
        <w:tabs>
          <w:tab w:val="left" w:pos="710"/>
        </w:tabs>
        <w:autoSpaceDE w:val="0"/>
        <w:autoSpaceDN w:val="0"/>
        <w:adjustRightInd w:val="0"/>
      </w:pPr>
      <w:r w:rsidRPr="00604CFD">
        <w:t>a jegyzőkönyv keltét.</w:t>
      </w:r>
    </w:p>
    <w:p w:rsidR="00604CFD" w:rsidRPr="00604CFD" w:rsidRDefault="00604CFD" w:rsidP="00363CB5">
      <w:pPr>
        <w:tabs>
          <w:tab w:val="left" w:pos="701"/>
        </w:tabs>
        <w:autoSpaceDE w:val="0"/>
        <w:autoSpaceDN w:val="0"/>
        <w:adjustRightInd w:val="0"/>
        <w:jc w:val="both"/>
      </w:pPr>
      <w:r w:rsidRPr="00604CFD">
        <w:t>9.8</w:t>
      </w:r>
      <w:r w:rsidR="00363CB5">
        <w:t xml:space="preserve"> </w:t>
      </w:r>
      <w:r w:rsidRPr="00604CFD">
        <w:t>A jegyzőkönyvet a Megrendelő képviselője veszi fel, és a Felek annak minden oldalát aláírják, továbbá mellékelni kell hozzá a Vállalkozó által a Megrendelőnek átadott dokumentumokat.</w:t>
      </w:r>
    </w:p>
    <w:p w:rsidR="00604CFD" w:rsidRPr="00604CFD" w:rsidRDefault="00604CFD" w:rsidP="00363CB5">
      <w:pPr>
        <w:tabs>
          <w:tab w:val="left" w:pos="408"/>
        </w:tabs>
        <w:autoSpaceDE w:val="0"/>
        <w:autoSpaceDN w:val="0"/>
        <w:adjustRightInd w:val="0"/>
        <w:jc w:val="both"/>
      </w:pPr>
      <w:r w:rsidRPr="00604CFD">
        <w:t>9.9</w:t>
      </w:r>
      <w:r w:rsidRPr="00604CFD">
        <w:tab/>
        <w:t>A Megrendelő kisebb hibák, hiányosságok alapján is jogosult az átvétel megtagadására,</w:t>
      </w:r>
      <w:r w:rsidRPr="00604CFD">
        <w:br/>
        <w:t xml:space="preserve">amennyiben azok más hibákkal, hiányokkal összefüggésben, illetve a kijavításukkal, pótlásukkal járó munkák folytán akadályozzák a zavartalan használatot, vagy összességükben jelentős hibának tekinthetők. Amennyiben a teljesítés csak részben </w:t>
      </w:r>
      <w:proofErr w:type="gramStart"/>
      <w:r w:rsidRPr="00604CFD">
        <w:t xml:space="preserve">hibás, </w:t>
      </w:r>
      <w:proofErr w:type="gramEnd"/>
      <w:r w:rsidRPr="00604CFD">
        <w:t>vagy hiányos, Megrendelő jogosult, de nem köteles a teljesítés részbeni, egyes munkarészekre kiterjedő ideiglenes átvételére (előzetes átadás). Ebben az esetben a munkaterület az átvett munkarészekkel csökken. Az előzetes átadás részteljesítésnek nem minősül, a teljesítéshez fűződő jogkövetkezmények ebben az esetben is a munka teljes átvételével állnak be az egész munka vonatkozásában, azzal a kivétellel, hogy az átvett munkák tekintetében a kárveszély - a hibák kijavításának időtartamát kivéve - az átvétellel a Megrendelőre száll át.</w:t>
      </w:r>
    </w:p>
    <w:p w:rsidR="00604CFD" w:rsidRPr="00604CFD" w:rsidRDefault="00604CFD" w:rsidP="00604CFD">
      <w:pPr>
        <w:widowControl w:val="0"/>
        <w:numPr>
          <w:ilvl w:val="0"/>
          <w:numId w:val="20"/>
        </w:numPr>
        <w:tabs>
          <w:tab w:val="left" w:pos="418"/>
        </w:tabs>
        <w:autoSpaceDE w:val="0"/>
        <w:autoSpaceDN w:val="0"/>
        <w:adjustRightInd w:val="0"/>
        <w:jc w:val="both"/>
      </w:pPr>
      <w:r w:rsidRPr="00604CFD">
        <w:t xml:space="preserve">A Megrendelő részéről a teljesítésigazolás kiadására jogosult személy: </w:t>
      </w:r>
      <w:r w:rsidR="00363CB5">
        <w:t>dr. Mezey Attila polgármester</w:t>
      </w:r>
    </w:p>
    <w:p w:rsidR="00604CFD" w:rsidRPr="00604CFD" w:rsidRDefault="00604CFD" w:rsidP="00604CFD">
      <w:pPr>
        <w:widowControl w:val="0"/>
        <w:numPr>
          <w:ilvl w:val="0"/>
          <w:numId w:val="20"/>
        </w:numPr>
        <w:tabs>
          <w:tab w:val="left" w:pos="418"/>
        </w:tabs>
        <w:autoSpaceDE w:val="0"/>
        <w:autoSpaceDN w:val="0"/>
        <w:adjustRightInd w:val="0"/>
        <w:jc w:val="both"/>
      </w:pPr>
      <w:r w:rsidRPr="00604CFD">
        <w:t>A birtokbaadás az építőipari kivitelezési tevékenységről szóló 191/2009. (IX. 15.) Korm. rendelet 33.§-</w:t>
      </w:r>
      <w:proofErr w:type="spellStart"/>
      <w:r w:rsidRPr="00604CFD">
        <w:t>ában</w:t>
      </w:r>
      <w:proofErr w:type="spellEnd"/>
      <w:r w:rsidRPr="00604CFD">
        <w:t xml:space="preserve"> foglalt rendelkezések szerint történik.</w:t>
      </w:r>
    </w:p>
    <w:p w:rsidR="00604CFD" w:rsidRPr="00604CFD" w:rsidRDefault="00604CFD" w:rsidP="00604CFD">
      <w:pPr>
        <w:widowControl w:val="0"/>
        <w:numPr>
          <w:ilvl w:val="0"/>
          <w:numId w:val="20"/>
        </w:numPr>
        <w:tabs>
          <w:tab w:val="left" w:pos="418"/>
        </w:tabs>
        <w:autoSpaceDE w:val="0"/>
        <w:autoSpaceDN w:val="0"/>
        <w:adjustRightInd w:val="0"/>
        <w:jc w:val="both"/>
      </w:pPr>
      <w:r w:rsidRPr="00604CFD">
        <w:t>Az átadás-átvétel napjától számított 12 hónapon belül a jelen szerződés alapján elvégzett munkák utó-felülvizsgálati eljárását meg kell tartani. A Megrendelő készíti elő az utó-felülvizsgálati eljárást, melyre a Vállalkozót meghívja 15 naptári nappal az eljárás megkezdése előtt, a Megrendelő által kiállított hibajegyzék egyidejű csatolásával. A Vállalkozó az utó-felülvizsgálati eljárás során jelzett hibák esetén azok bejelentésének elkésettségére nem hivatkozhat.</w:t>
      </w:r>
    </w:p>
    <w:p w:rsidR="00604CFD" w:rsidRPr="00604CFD" w:rsidRDefault="00604CFD" w:rsidP="00604CFD">
      <w:pPr>
        <w:widowControl w:val="0"/>
        <w:tabs>
          <w:tab w:val="left" w:pos="418"/>
        </w:tabs>
        <w:autoSpaceDE w:val="0"/>
        <w:autoSpaceDN w:val="0"/>
        <w:adjustRightInd w:val="0"/>
        <w:jc w:val="both"/>
      </w:pPr>
    </w:p>
    <w:p w:rsidR="00604CFD" w:rsidRPr="00604CFD" w:rsidRDefault="00604CFD" w:rsidP="00604CFD">
      <w:pPr>
        <w:autoSpaceDE w:val="0"/>
        <w:autoSpaceDN w:val="0"/>
        <w:adjustRightInd w:val="0"/>
        <w:rPr>
          <w:b/>
          <w:bCs/>
        </w:rPr>
      </w:pPr>
      <w:r w:rsidRPr="00604CFD">
        <w:rPr>
          <w:b/>
          <w:bCs/>
        </w:rPr>
        <w:t>10. PÉNZÜGYI FELTÉTELEK, FIZETÉSI FELTÉTELEK</w:t>
      </w:r>
    </w:p>
    <w:p w:rsidR="00604CFD" w:rsidRPr="00604CFD" w:rsidRDefault="00604CFD" w:rsidP="00604CFD">
      <w:pPr>
        <w:widowControl w:val="0"/>
        <w:numPr>
          <w:ilvl w:val="0"/>
          <w:numId w:val="21"/>
        </w:numPr>
        <w:tabs>
          <w:tab w:val="left" w:pos="408"/>
        </w:tabs>
        <w:autoSpaceDE w:val="0"/>
        <w:autoSpaceDN w:val="0"/>
        <w:adjustRightInd w:val="0"/>
        <w:jc w:val="both"/>
        <w:rPr>
          <w:color w:val="000000" w:themeColor="text1"/>
        </w:rPr>
      </w:pPr>
      <w:r w:rsidRPr="00604CFD">
        <w:rPr>
          <w:color w:val="000000" w:themeColor="text1"/>
        </w:rPr>
        <w:t xml:space="preserve">A Megrendelő által, a Vállalkozó részére fizetendő vállalkozási díj összege, összesen </w:t>
      </w:r>
      <w:r w:rsidRPr="00604CFD">
        <w:rPr>
          <w:b/>
          <w:bCs/>
          <w:color w:val="000000" w:themeColor="text1"/>
        </w:rPr>
        <w:t>……………</w:t>
      </w:r>
      <w:proofErr w:type="gramStart"/>
      <w:r w:rsidRPr="00604CFD">
        <w:rPr>
          <w:b/>
          <w:bCs/>
          <w:color w:val="000000" w:themeColor="text1"/>
        </w:rPr>
        <w:t>…….</w:t>
      </w:r>
      <w:proofErr w:type="gramEnd"/>
      <w:r w:rsidRPr="00604CFD">
        <w:rPr>
          <w:b/>
          <w:bCs/>
          <w:color w:val="000000" w:themeColor="text1"/>
        </w:rPr>
        <w:t xml:space="preserve">. Ft </w:t>
      </w:r>
      <w:r w:rsidRPr="00604CFD">
        <w:rPr>
          <w:color w:val="000000" w:themeColor="text1"/>
        </w:rPr>
        <w:t xml:space="preserve">(azaz </w:t>
      </w:r>
      <w:r w:rsidRPr="00604CFD">
        <w:rPr>
          <w:b/>
          <w:bCs/>
          <w:color w:val="000000" w:themeColor="text1"/>
        </w:rPr>
        <w:t xml:space="preserve">…………………………………. forint) + 27% ÁFA, </w:t>
      </w:r>
      <w:r w:rsidRPr="00604CFD">
        <w:rPr>
          <w:color w:val="000000" w:themeColor="text1"/>
        </w:rPr>
        <w:t xml:space="preserve">azaz </w:t>
      </w:r>
      <w:r w:rsidRPr="00604CFD">
        <w:rPr>
          <w:b/>
          <w:bCs/>
          <w:color w:val="000000" w:themeColor="text1"/>
        </w:rPr>
        <w:t>bruttó ………</w:t>
      </w:r>
      <w:proofErr w:type="gramStart"/>
      <w:r w:rsidRPr="00604CFD">
        <w:rPr>
          <w:b/>
          <w:bCs/>
          <w:color w:val="000000" w:themeColor="text1"/>
        </w:rPr>
        <w:t>…….</w:t>
      </w:r>
      <w:proofErr w:type="gramEnd"/>
      <w:r w:rsidRPr="00604CFD">
        <w:rPr>
          <w:b/>
          <w:bCs/>
          <w:color w:val="000000" w:themeColor="text1"/>
        </w:rPr>
        <w:t xml:space="preserve">. Ft </w:t>
      </w:r>
      <w:r w:rsidRPr="00604CFD">
        <w:rPr>
          <w:color w:val="000000" w:themeColor="text1"/>
        </w:rPr>
        <w:t>mely egyösszegű átalányár, amely a befejezési határidőre prognosztizált ár, így a szerződés időtartama alatti anyagár emelkedés, és egyéb költségek emelkedése a vállalkozói díjra nincs kihatással.</w:t>
      </w:r>
    </w:p>
    <w:p w:rsidR="00604CFD" w:rsidRPr="00604CFD" w:rsidRDefault="00604CFD" w:rsidP="00604CFD">
      <w:pPr>
        <w:widowControl w:val="0"/>
        <w:numPr>
          <w:ilvl w:val="0"/>
          <w:numId w:val="21"/>
        </w:numPr>
        <w:tabs>
          <w:tab w:val="left" w:pos="408"/>
        </w:tabs>
        <w:autoSpaceDE w:val="0"/>
        <w:autoSpaceDN w:val="0"/>
        <w:adjustRightInd w:val="0"/>
        <w:jc w:val="both"/>
      </w:pPr>
      <w:r w:rsidRPr="00604CFD">
        <w:t>A vállalkozói díj (ellenszolgáltatás összege) kötött, többletmunka utólagos elszámolására nincs lehetőség. A vállalkozói díj tartalmazza Vállalkozónak a szerződés teljesítésével kapcsolatos összes költségét.</w:t>
      </w:r>
    </w:p>
    <w:p w:rsidR="00604CFD" w:rsidRPr="00604CFD" w:rsidRDefault="00604CFD" w:rsidP="00604CFD">
      <w:pPr>
        <w:widowControl w:val="0"/>
        <w:numPr>
          <w:ilvl w:val="0"/>
          <w:numId w:val="21"/>
        </w:numPr>
        <w:tabs>
          <w:tab w:val="left" w:pos="408"/>
        </w:tabs>
        <w:autoSpaceDE w:val="0"/>
        <w:autoSpaceDN w:val="0"/>
        <w:adjustRightInd w:val="0"/>
        <w:jc w:val="both"/>
      </w:pPr>
      <w:r w:rsidRPr="00604CFD">
        <w:t>Az általános forgalmi adó megfizetése a vonatkozó hatályos adójogszabályok rendelkezései szerint történik.</w:t>
      </w:r>
    </w:p>
    <w:p w:rsidR="00604CFD" w:rsidRPr="00604CFD" w:rsidRDefault="00604CFD" w:rsidP="00604CFD">
      <w:pPr>
        <w:widowControl w:val="0"/>
        <w:numPr>
          <w:ilvl w:val="0"/>
          <w:numId w:val="21"/>
        </w:numPr>
        <w:tabs>
          <w:tab w:val="left" w:pos="408"/>
        </w:tabs>
        <w:autoSpaceDE w:val="0"/>
        <w:autoSpaceDN w:val="0"/>
        <w:adjustRightInd w:val="0"/>
        <w:jc w:val="both"/>
      </w:pPr>
      <w:r w:rsidRPr="00604CFD">
        <w:lastRenderedPageBreak/>
        <w:t>A Vállalkozó valamennyi költségét - beleértve valamennyi felhasznált, beépített, felszerelt anyag, eszköz, berendezés költségét, a kivitelezés alatti közműfogyasztások költségét is - a vállalkozói díj tartalmazza. A vállalkozói díjon felül a Vállalkozó semmilyen jogcímen többletköltséget a Megrendelővel szemben nem érvényesíthet.</w:t>
      </w:r>
    </w:p>
    <w:p w:rsidR="00604CFD" w:rsidRPr="00604CFD" w:rsidRDefault="00604CFD" w:rsidP="00604CFD">
      <w:pPr>
        <w:widowControl w:val="0"/>
        <w:numPr>
          <w:ilvl w:val="0"/>
          <w:numId w:val="21"/>
        </w:numPr>
        <w:tabs>
          <w:tab w:val="left" w:pos="408"/>
        </w:tabs>
        <w:autoSpaceDE w:val="0"/>
        <w:autoSpaceDN w:val="0"/>
        <w:adjustRightInd w:val="0"/>
        <w:jc w:val="both"/>
        <w:rPr>
          <w:color w:val="000000" w:themeColor="text1"/>
        </w:rPr>
      </w:pPr>
      <w:r w:rsidRPr="00604CFD">
        <w:rPr>
          <w:color w:val="000000" w:themeColor="text1"/>
        </w:rPr>
        <w:t>Megrendelő a 10.1 pontban meghatározott nettó egyösszegű átalányár 5%-a mértékével megegyező összegű előleget biztosít a Kbt. 135.§ (7) bekezdése értelmében. Az előleg összege teljes egészében a részszámlában számolandó el.</w:t>
      </w:r>
    </w:p>
    <w:p w:rsidR="00604CFD" w:rsidRPr="00604CFD" w:rsidRDefault="00604CFD" w:rsidP="00604CFD">
      <w:pPr>
        <w:widowControl w:val="0"/>
        <w:numPr>
          <w:ilvl w:val="0"/>
          <w:numId w:val="21"/>
        </w:numPr>
        <w:tabs>
          <w:tab w:val="left" w:pos="408"/>
        </w:tabs>
        <w:autoSpaceDE w:val="0"/>
        <w:autoSpaceDN w:val="0"/>
        <w:adjustRightInd w:val="0"/>
        <w:jc w:val="both"/>
      </w:pPr>
      <w:r w:rsidRPr="00604CFD">
        <w:t xml:space="preserve">Vállalkozó egy előlegszámla, </w:t>
      </w:r>
      <w:r w:rsidR="00363CB5">
        <w:t>három</w:t>
      </w:r>
      <w:r w:rsidRPr="00604CFD">
        <w:t xml:space="preserve"> részszámla (</w:t>
      </w:r>
      <w:r w:rsidR="00363CB5" w:rsidRPr="00363CB5">
        <w:rPr>
          <w:iCs/>
        </w:rPr>
        <w:t xml:space="preserve">igazolt 25%, 50% és 75%-os készültség elérését követően minden esetben a </w:t>
      </w:r>
      <w:r w:rsidR="00363CB5" w:rsidRPr="00604CFD">
        <w:t xml:space="preserve">10.1 pont szerinti nettó vállalkozói díj </w:t>
      </w:r>
      <w:r w:rsidR="00363CB5" w:rsidRPr="00363CB5">
        <w:rPr>
          <w:iCs/>
        </w:rPr>
        <w:t>25%-</w:t>
      </w:r>
      <w:proofErr w:type="spellStart"/>
      <w:r w:rsidR="00363CB5" w:rsidRPr="00363CB5">
        <w:rPr>
          <w:iCs/>
        </w:rPr>
        <w:t>ig</w:t>
      </w:r>
      <w:proofErr w:type="spellEnd"/>
      <w:r w:rsidRPr="00604CFD">
        <w:t>) és egy végszámla</w:t>
      </w:r>
      <w:r w:rsidR="00363CB5">
        <w:t xml:space="preserve"> (negyedik részszámla)</w:t>
      </w:r>
      <w:r w:rsidRPr="00604CFD">
        <w:t xml:space="preserve"> benyújtására jogosult a műszaki teljesítéssel összhangban, kizárólag szabályszerű, Megrendelő által jóváhagyott, elismert teljesítési igazolás alapján. A Vállalkozó a számlát a teljesítés igazolásától számított 5 munkanapon belül köteles benyújtani a Megrendelő részére. </w:t>
      </w:r>
      <w:r w:rsidR="009D5F94">
        <w:t xml:space="preserve">A számlát Megrendelők között bontásban kell kiállítani, mely bontásról Megrendelők a számlák kiállítását megelőzően tájékoztatják Vállalkozót. </w:t>
      </w:r>
      <w:r w:rsidRPr="00604CFD">
        <w:t xml:space="preserve">A számlák benyújtása és kifizetése </w:t>
      </w:r>
    </w:p>
    <w:p w:rsidR="00604CFD" w:rsidRPr="00604CFD" w:rsidRDefault="00604CFD" w:rsidP="00604CFD">
      <w:pPr>
        <w:widowControl w:val="0"/>
        <w:numPr>
          <w:ilvl w:val="0"/>
          <w:numId w:val="38"/>
        </w:numPr>
        <w:tabs>
          <w:tab w:val="left" w:pos="851"/>
        </w:tabs>
        <w:autoSpaceDE w:val="0"/>
        <w:autoSpaceDN w:val="0"/>
        <w:adjustRightInd w:val="0"/>
        <w:spacing w:before="60" w:after="60"/>
        <w:ind w:left="851" w:hanging="425"/>
        <w:jc w:val="both"/>
        <w:rPr>
          <w:iCs/>
        </w:rPr>
      </w:pPr>
      <w:r w:rsidRPr="00604CFD">
        <w:rPr>
          <w:iCs/>
        </w:rPr>
        <w:t>amennyiben Vállalkozó alvállalkozót nem vesz igénybe a Kbt. 135. § (1) -(2) és (5)-(6) bekezdésben, a Ptk. 6:130. § (1)-(2) bekezdésben foglaltak alapján;</w:t>
      </w:r>
    </w:p>
    <w:p w:rsidR="00604CFD" w:rsidRPr="00604CFD" w:rsidRDefault="00604CFD" w:rsidP="00604CFD">
      <w:pPr>
        <w:widowControl w:val="0"/>
        <w:numPr>
          <w:ilvl w:val="0"/>
          <w:numId w:val="38"/>
        </w:numPr>
        <w:tabs>
          <w:tab w:val="left" w:pos="851"/>
        </w:tabs>
        <w:autoSpaceDE w:val="0"/>
        <w:autoSpaceDN w:val="0"/>
        <w:adjustRightInd w:val="0"/>
        <w:spacing w:before="60" w:after="60"/>
        <w:ind w:left="851" w:hanging="425"/>
        <w:jc w:val="both"/>
        <w:rPr>
          <w:iCs/>
        </w:rPr>
      </w:pPr>
      <w:r w:rsidRPr="00604CFD">
        <w:rPr>
          <w:iCs/>
        </w:rPr>
        <w:t>amennyiben Vállalkozó alvállalkozót igénybe vesz, úgy a Kbt. 135.§ (3) bekezdése alapján a 322/2015. (X. 30.) Korm. rendelet 32/A.§ rendelkezései szerint</w:t>
      </w:r>
    </w:p>
    <w:p w:rsidR="00604CFD" w:rsidRPr="00604CFD" w:rsidRDefault="00604CFD" w:rsidP="00604CFD">
      <w:pPr>
        <w:widowControl w:val="0"/>
        <w:tabs>
          <w:tab w:val="left" w:pos="851"/>
        </w:tabs>
        <w:autoSpaceDE w:val="0"/>
        <w:autoSpaceDN w:val="0"/>
        <w:adjustRightInd w:val="0"/>
        <w:spacing w:before="60" w:after="60"/>
        <w:ind w:left="426"/>
        <w:jc w:val="both"/>
        <w:rPr>
          <w:iCs/>
        </w:rPr>
      </w:pPr>
      <w:r w:rsidRPr="00604CFD">
        <w:rPr>
          <w:iCs/>
        </w:rPr>
        <w:t>történik.</w:t>
      </w:r>
    </w:p>
    <w:p w:rsidR="00604CFD" w:rsidRPr="00604CFD" w:rsidRDefault="002E28A9" w:rsidP="002E28A9">
      <w:pPr>
        <w:widowControl w:val="0"/>
        <w:tabs>
          <w:tab w:val="left" w:pos="408"/>
        </w:tabs>
        <w:autoSpaceDE w:val="0"/>
        <w:autoSpaceDN w:val="0"/>
        <w:adjustRightInd w:val="0"/>
        <w:jc w:val="both"/>
      </w:pPr>
      <w:r>
        <w:t xml:space="preserve">10.7 </w:t>
      </w:r>
      <w:r w:rsidR="00604CFD" w:rsidRPr="00604CFD">
        <w:t xml:space="preserve">A számlák átvétele az alábbi címen történik: </w:t>
      </w:r>
      <w:r w:rsidR="00363CB5">
        <w:t>Gyömrő Város</w:t>
      </w:r>
      <w:r w:rsidR="00604CFD" w:rsidRPr="00604CFD">
        <w:t xml:space="preserve"> Önkormányzata</w:t>
      </w:r>
      <w:r w:rsidR="00363CB5">
        <w:t xml:space="preserve"> Polgármesteri Hivatal</w:t>
      </w:r>
      <w:r w:rsidR="00604CFD" w:rsidRPr="00604CFD">
        <w:t xml:space="preserve"> </w:t>
      </w:r>
      <w:r w:rsidR="00363CB5">
        <w:t>–</w:t>
      </w:r>
      <w:r w:rsidR="00604CFD" w:rsidRPr="00604CFD">
        <w:t xml:space="preserve"> </w:t>
      </w:r>
      <w:r w:rsidR="00363CB5">
        <w:t>2230 Gyömrő, Ady Endre u. 31/A.</w:t>
      </w:r>
    </w:p>
    <w:p w:rsidR="00604CFD" w:rsidRPr="00604CFD" w:rsidRDefault="002E28A9" w:rsidP="00E716C9">
      <w:pPr>
        <w:widowControl w:val="0"/>
        <w:tabs>
          <w:tab w:val="left" w:pos="408"/>
        </w:tabs>
        <w:autoSpaceDE w:val="0"/>
        <w:autoSpaceDN w:val="0"/>
        <w:adjustRightInd w:val="0"/>
        <w:jc w:val="both"/>
      </w:pPr>
      <w:r>
        <w:t>10.8</w:t>
      </w:r>
      <w:r w:rsidR="00E716C9">
        <w:t xml:space="preserve"> </w:t>
      </w:r>
      <w:r w:rsidR="00604CFD" w:rsidRPr="00604CFD">
        <w:t xml:space="preserve">Megrendelő tájékoztatja a Vállalkozót, hogy a szerződés alapján a Megrendelő által teljesítendő kifizetésekre </w:t>
      </w:r>
      <w:r w:rsidR="00363CB5">
        <w:t xml:space="preserve">a </w:t>
      </w:r>
      <w:r w:rsidR="00363CB5" w:rsidRPr="00363CB5">
        <w:rPr>
          <w:iCs/>
        </w:rPr>
        <w:t>322/2015. (X. 30.) Korm. rendelet 32/</w:t>
      </w:r>
      <w:r w:rsidR="00363CB5">
        <w:rPr>
          <w:iCs/>
        </w:rPr>
        <w:t>B</w:t>
      </w:r>
      <w:r w:rsidR="00363CB5" w:rsidRPr="00363CB5">
        <w:rPr>
          <w:iCs/>
        </w:rPr>
        <w:t xml:space="preserve">.§ </w:t>
      </w:r>
      <w:r w:rsidR="00604CFD" w:rsidRPr="00604CFD">
        <w:t>rendelkezései alkalmazandók.</w:t>
      </w:r>
    </w:p>
    <w:p w:rsidR="00604CFD" w:rsidRPr="00604CFD" w:rsidRDefault="00604CFD" w:rsidP="00604CFD">
      <w:pPr>
        <w:tabs>
          <w:tab w:val="left" w:pos="691"/>
        </w:tabs>
        <w:autoSpaceDE w:val="0"/>
        <w:autoSpaceDN w:val="0"/>
        <w:adjustRightInd w:val="0"/>
        <w:ind w:left="408"/>
        <w:jc w:val="both"/>
      </w:pPr>
    </w:p>
    <w:p w:rsidR="00604CFD" w:rsidRPr="00604CFD" w:rsidRDefault="00604CFD" w:rsidP="00604CFD">
      <w:pPr>
        <w:autoSpaceDE w:val="0"/>
        <w:autoSpaceDN w:val="0"/>
        <w:adjustRightInd w:val="0"/>
        <w:rPr>
          <w:b/>
          <w:bCs/>
        </w:rPr>
      </w:pPr>
      <w:r w:rsidRPr="00604CFD">
        <w:rPr>
          <w:b/>
          <w:bCs/>
        </w:rPr>
        <w:t>11. SZERZŐDÉST BIZTOSÍTÓ MELLÉKKÖTELEZETTSÉGEK</w:t>
      </w:r>
    </w:p>
    <w:p w:rsidR="00604CFD" w:rsidRPr="00604CFD" w:rsidRDefault="00604CFD" w:rsidP="00604CFD">
      <w:pPr>
        <w:autoSpaceDE w:val="0"/>
        <w:autoSpaceDN w:val="0"/>
        <w:adjustRightInd w:val="0"/>
        <w:rPr>
          <w:b/>
          <w:bCs/>
        </w:rPr>
      </w:pPr>
      <w:r w:rsidRPr="00604CFD">
        <w:rPr>
          <w:b/>
          <w:bCs/>
        </w:rPr>
        <w:t>11.1 Késedelmes teljesítés</w:t>
      </w:r>
    </w:p>
    <w:p w:rsidR="00604CFD" w:rsidRPr="00604CFD" w:rsidRDefault="00604CFD" w:rsidP="00604CFD">
      <w:pPr>
        <w:tabs>
          <w:tab w:val="left" w:pos="1066"/>
        </w:tabs>
        <w:autoSpaceDE w:val="0"/>
        <w:autoSpaceDN w:val="0"/>
        <w:adjustRightInd w:val="0"/>
        <w:ind w:left="432"/>
        <w:rPr>
          <w:b/>
          <w:bCs/>
        </w:rPr>
      </w:pPr>
      <w:r w:rsidRPr="00604CFD">
        <w:t>11.1.1</w:t>
      </w:r>
      <w:r w:rsidRPr="00604CFD">
        <w:tab/>
      </w:r>
      <w:r w:rsidRPr="00604CFD">
        <w:rPr>
          <w:b/>
          <w:bCs/>
        </w:rPr>
        <w:t>Vállalkozó késedelme esetén</w:t>
      </w:r>
    </w:p>
    <w:p w:rsidR="00604CFD" w:rsidRPr="00604CFD" w:rsidRDefault="00604CFD" w:rsidP="00604CFD">
      <w:pPr>
        <w:autoSpaceDE w:val="0"/>
        <w:autoSpaceDN w:val="0"/>
        <w:adjustRightInd w:val="0"/>
        <w:ind w:left="418"/>
        <w:jc w:val="both"/>
      </w:pPr>
      <w:r w:rsidRPr="00604CFD">
        <w:t>Amennyiben a Vállalkozó a kivitelezési munkáknak a jelen szerződés 3. pontjában rögzített véghatáridőre történő elvégzésével neki felróhatóan, vagy egyébként az érdekkörébe tartozó okból késedelembe esik, a munkálatokra késedelmi kötbért köteles a Megrendelő részére fizetni a késedelemmel érintett minden naptári napra. A késedelmi kötbér a teljesítési határidő első napjától számítottan a szerződésszerű teljesítés napjáig terjedően a 10.1 pontban rögzített vállalkozói díj 0,75%/késedelmes nap, de legfeljebb a 10.1 pont pontban meghatározott nettó ellenérték 20%-a.</w:t>
      </w:r>
    </w:p>
    <w:p w:rsidR="00604CFD" w:rsidRPr="00604CFD" w:rsidRDefault="00604CFD" w:rsidP="00604CFD">
      <w:pPr>
        <w:autoSpaceDE w:val="0"/>
        <w:autoSpaceDN w:val="0"/>
        <w:adjustRightInd w:val="0"/>
        <w:ind w:left="413"/>
        <w:jc w:val="both"/>
      </w:pPr>
      <w:r w:rsidRPr="00604CFD">
        <w:t>Amennyiben a Megrendelő - akár a teljesítési határidő lejárta előtt - póthatáridőt tűz ki a teljesítésre a Vállalkozó részére, a Vállalkozó a késedelmi kötbér fizetésére a póthatáridő alatt is köteles, az előzőekben meghatározottak figyelembe vételével.</w:t>
      </w:r>
    </w:p>
    <w:p w:rsidR="00604CFD" w:rsidRPr="00604CFD" w:rsidRDefault="00604CFD" w:rsidP="00604CFD">
      <w:pPr>
        <w:autoSpaceDE w:val="0"/>
        <w:autoSpaceDN w:val="0"/>
        <w:adjustRightInd w:val="0"/>
        <w:ind w:left="413"/>
      </w:pPr>
      <w:r w:rsidRPr="00604CFD">
        <w:t>A Megrendelő jogosult érvényesíteni a kötbérigényét meghaladó kárát is a Vállalkozóval szemben.</w:t>
      </w:r>
    </w:p>
    <w:p w:rsidR="00604CFD" w:rsidRPr="00604CFD" w:rsidRDefault="00604CFD" w:rsidP="00604CFD">
      <w:pPr>
        <w:autoSpaceDE w:val="0"/>
        <w:autoSpaceDN w:val="0"/>
        <w:adjustRightInd w:val="0"/>
        <w:ind w:left="413"/>
        <w:jc w:val="both"/>
      </w:pPr>
      <w:r w:rsidRPr="00604CFD">
        <w:t>Amennyiben a Vállalkozó kötbér fizetésére köteles, a kötbér összegéről - a vállalkozási díjjal szemben - a Megrendelő számlát állít ki. A kötbérre vonatkozó számla fizetési határideje, amennyiben a Megrendelő pénzügyi beszámítással él a számla kézhezvételétől számított 30 nap. A Megrendelő kötbérigényének érvényesítése nem jelenti egyéb igényeiről való lemondását.</w:t>
      </w:r>
    </w:p>
    <w:p w:rsidR="00604CFD" w:rsidRPr="00604CFD" w:rsidRDefault="00604CFD" w:rsidP="00604CFD">
      <w:pPr>
        <w:tabs>
          <w:tab w:val="left" w:pos="1066"/>
        </w:tabs>
        <w:autoSpaceDE w:val="0"/>
        <w:autoSpaceDN w:val="0"/>
        <w:adjustRightInd w:val="0"/>
        <w:ind w:left="432"/>
        <w:rPr>
          <w:b/>
          <w:bCs/>
        </w:rPr>
      </w:pPr>
      <w:r w:rsidRPr="00604CFD">
        <w:t>11.1.2</w:t>
      </w:r>
      <w:r w:rsidRPr="00604CFD">
        <w:tab/>
      </w:r>
      <w:r w:rsidRPr="00604CFD">
        <w:rPr>
          <w:b/>
          <w:bCs/>
        </w:rPr>
        <w:t>Megrendelő késedelme esetén</w:t>
      </w:r>
    </w:p>
    <w:p w:rsidR="00604CFD" w:rsidRPr="00604CFD" w:rsidRDefault="00604CFD" w:rsidP="00604CFD">
      <w:pPr>
        <w:autoSpaceDE w:val="0"/>
        <w:autoSpaceDN w:val="0"/>
        <w:adjustRightInd w:val="0"/>
        <w:ind w:left="427"/>
        <w:jc w:val="both"/>
      </w:pPr>
      <w:r w:rsidRPr="00604CFD">
        <w:t xml:space="preserve">Megrendelő késedelembe esik, ha a jelen szerződésben meghatározott fizetési kötelezettségének nem tesz eleget, annak ellenére, hogy Vállalkozó számláit a 10. pontban </w:t>
      </w:r>
      <w:r w:rsidRPr="00604CFD">
        <w:lastRenderedPageBreak/>
        <w:t>meghatározottak szerint nyújtotta be. Megrendelő késedelmes teljesítése esetén Vállalkozót késedelmi kamat illeti meg, amelynek mértéke a Polgári Törvénykönyvről szóló 2013. évi V. törvény (Ptk.) 6:48.§-</w:t>
      </w:r>
      <w:proofErr w:type="spellStart"/>
      <w:r w:rsidRPr="00604CFD">
        <w:t>ában</w:t>
      </w:r>
      <w:proofErr w:type="spellEnd"/>
      <w:r w:rsidRPr="00604CFD">
        <w:t xml:space="preserve"> meghatározott mérték, a késedelmes teljesítésre vonatkozóan.</w:t>
      </w:r>
    </w:p>
    <w:p w:rsidR="00604CFD" w:rsidRPr="00604CFD" w:rsidRDefault="00604CFD" w:rsidP="00604CFD">
      <w:pPr>
        <w:autoSpaceDE w:val="0"/>
        <w:autoSpaceDN w:val="0"/>
        <w:adjustRightInd w:val="0"/>
        <w:ind w:left="427"/>
        <w:jc w:val="both"/>
      </w:pPr>
      <w:r w:rsidRPr="00604CFD">
        <w:t>Vállalkozó a késedelmi kamatra vonatkozó igényét írásban köteles közölni Megrendelővel, megjelölve annak jogalapját és összegét.</w:t>
      </w:r>
    </w:p>
    <w:p w:rsidR="00604CFD" w:rsidRPr="00604CFD" w:rsidRDefault="00604CFD" w:rsidP="00604CFD">
      <w:pPr>
        <w:autoSpaceDE w:val="0"/>
        <w:autoSpaceDN w:val="0"/>
        <w:adjustRightInd w:val="0"/>
        <w:ind w:left="446"/>
        <w:jc w:val="both"/>
      </w:pPr>
      <w:r w:rsidRPr="00604CFD">
        <w:t>A késedelmes fizetés miatti késedelmi kamat alapja a késedelmet szenvedett számla ÁFA nélküli értéke.</w:t>
      </w:r>
    </w:p>
    <w:p w:rsidR="00604CFD" w:rsidRPr="00604CFD" w:rsidRDefault="00604CFD" w:rsidP="00604CFD">
      <w:pPr>
        <w:tabs>
          <w:tab w:val="left" w:pos="427"/>
        </w:tabs>
        <w:autoSpaceDE w:val="0"/>
        <w:autoSpaceDN w:val="0"/>
        <w:adjustRightInd w:val="0"/>
        <w:rPr>
          <w:b/>
          <w:bCs/>
        </w:rPr>
      </w:pPr>
      <w:r w:rsidRPr="00604CFD">
        <w:rPr>
          <w:b/>
          <w:bCs/>
        </w:rPr>
        <w:t>11.2</w:t>
      </w:r>
      <w:r w:rsidRPr="00604CFD">
        <w:rPr>
          <w:b/>
          <w:bCs/>
        </w:rPr>
        <w:tab/>
        <w:t>Hibás teljesítés</w:t>
      </w:r>
    </w:p>
    <w:p w:rsidR="00604CFD" w:rsidRPr="00604CFD" w:rsidRDefault="00604CFD" w:rsidP="00604CFD">
      <w:pPr>
        <w:autoSpaceDE w:val="0"/>
        <w:autoSpaceDN w:val="0"/>
        <w:adjustRightInd w:val="0"/>
        <w:jc w:val="both"/>
      </w:pPr>
      <w:r w:rsidRPr="00604CFD">
        <w:t>A Vállalkozó a jelen szerződésben vállalt kötelezettségeit nem, vagy nem megfelelően teljesíti. A hibás teljesítési kötbér mértéke a 10.1 pontban rögzített vállalkozói díj 5 %-a.</w:t>
      </w:r>
    </w:p>
    <w:p w:rsidR="00604CFD" w:rsidRPr="00604CFD" w:rsidRDefault="00604CFD" w:rsidP="00604CFD">
      <w:pPr>
        <w:tabs>
          <w:tab w:val="left" w:pos="427"/>
        </w:tabs>
        <w:autoSpaceDE w:val="0"/>
        <w:autoSpaceDN w:val="0"/>
        <w:adjustRightInd w:val="0"/>
        <w:rPr>
          <w:b/>
          <w:bCs/>
        </w:rPr>
      </w:pPr>
      <w:r w:rsidRPr="00604CFD">
        <w:rPr>
          <w:b/>
          <w:bCs/>
        </w:rPr>
        <w:t>11.3</w:t>
      </w:r>
      <w:r w:rsidRPr="00604CFD">
        <w:rPr>
          <w:b/>
          <w:bCs/>
        </w:rPr>
        <w:tab/>
        <w:t>Meghiúsulás</w:t>
      </w:r>
    </w:p>
    <w:p w:rsidR="00604CFD" w:rsidRPr="00604CFD" w:rsidRDefault="00604CFD" w:rsidP="00604CFD">
      <w:pPr>
        <w:autoSpaceDE w:val="0"/>
        <w:autoSpaceDN w:val="0"/>
        <w:adjustRightInd w:val="0"/>
        <w:jc w:val="both"/>
      </w:pPr>
      <w:r w:rsidRPr="00604CFD">
        <w:t>Szerződő felek megállapodnak abban, hogy amennyiben Vállalkozó a jelen szerződéses kötelezettségeit neki felróható okból nem teljesíti, úgy Megrendelő számára meghiúsulási kötbért köteles fizetni, amelynek mértéke a 10.1 pont szerinti nettó (általános forgalmi adó nélkül számított) ellenérték 20 %-a.</w:t>
      </w:r>
    </w:p>
    <w:p w:rsidR="00604CFD" w:rsidRPr="00604CFD" w:rsidRDefault="00604CFD" w:rsidP="00604CFD">
      <w:pPr>
        <w:autoSpaceDE w:val="0"/>
        <w:autoSpaceDN w:val="0"/>
        <w:adjustRightInd w:val="0"/>
        <w:jc w:val="both"/>
      </w:pPr>
      <w:r w:rsidRPr="00604CFD">
        <w:t>A kötbérfizetésen túlmenően Megrendelő fenntartja magának a jogot a késedelmes, vagy hibás teljesítéssel, illetve a meghiúsulással összefüggésben felmerült kártérítési követelés érvényesítésére.</w:t>
      </w:r>
    </w:p>
    <w:p w:rsidR="00604CFD" w:rsidRPr="00604CFD" w:rsidRDefault="00604CFD" w:rsidP="00604CFD">
      <w:pPr>
        <w:tabs>
          <w:tab w:val="left" w:pos="427"/>
        </w:tabs>
        <w:autoSpaceDE w:val="0"/>
        <w:autoSpaceDN w:val="0"/>
        <w:adjustRightInd w:val="0"/>
        <w:rPr>
          <w:b/>
          <w:bCs/>
        </w:rPr>
      </w:pPr>
      <w:r w:rsidRPr="00604CFD">
        <w:rPr>
          <w:b/>
          <w:bCs/>
        </w:rPr>
        <w:t>11.4</w:t>
      </w:r>
      <w:r w:rsidRPr="00604CFD">
        <w:rPr>
          <w:b/>
          <w:bCs/>
        </w:rPr>
        <w:tab/>
        <w:t>Kötbér érvényesítése</w:t>
      </w:r>
    </w:p>
    <w:p w:rsidR="00604CFD" w:rsidRPr="00604CFD" w:rsidRDefault="00604CFD" w:rsidP="00604CFD">
      <w:pPr>
        <w:autoSpaceDE w:val="0"/>
        <w:autoSpaceDN w:val="0"/>
        <w:adjustRightInd w:val="0"/>
        <w:jc w:val="both"/>
      </w:pPr>
      <w:r w:rsidRPr="00604CFD">
        <w:t>Felek megállapodnak abban, hogy Megrendelő jogosult az esedékessé vált, elismert kötbért a még ki nem egyenlített ellenértékből levonni, vagy értesítő levél útján érvényesíteni; valamint amennyiben Megrendelőnek a kötbér mértékét meghaladó kára keletkezik, azt jogosult Vállalkozó irányában érvényesíteni, Megrendelő saját kárával együttesen. Vállalkozó köteles megtéríteni az általa szerződésszegéssel vagy szerződésen kívül okozott és Megrendelő partnerei és ügyfelei által jogosultan Megrendelőre hárított kártérítést. A késedelmi és hibás teljesítési kötbér fizetése nem mentesíti Vállalkozót a teljesítés alól.</w:t>
      </w:r>
    </w:p>
    <w:p w:rsidR="00604CFD" w:rsidRPr="00604CFD" w:rsidRDefault="00604CFD" w:rsidP="00604CFD">
      <w:pPr>
        <w:autoSpaceDE w:val="0"/>
        <w:autoSpaceDN w:val="0"/>
        <w:adjustRightInd w:val="0"/>
        <w:jc w:val="both"/>
      </w:pPr>
    </w:p>
    <w:p w:rsidR="00604CFD" w:rsidRPr="00604CFD" w:rsidRDefault="00604CFD" w:rsidP="00604CFD">
      <w:pPr>
        <w:tabs>
          <w:tab w:val="left" w:pos="418"/>
        </w:tabs>
        <w:autoSpaceDE w:val="0"/>
        <w:autoSpaceDN w:val="0"/>
        <w:adjustRightInd w:val="0"/>
        <w:ind w:left="567" w:hanging="567"/>
        <w:rPr>
          <w:b/>
          <w:bCs/>
        </w:rPr>
      </w:pPr>
      <w:r w:rsidRPr="00604CFD">
        <w:rPr>
          <w:b/>
          <w:bCs/>
        </w:rPr>
        <w:t>12.</w:t>
      </w:r>
      <w:r w:rsidRPr="00604CFD">
        <w:rPr>
          <w:b/>
          <w:bCs/>
        </w:rPr>
        <w:tab/>
      </w:r>
      <w:r w:rsidRPr="00604CFD">
        <w:rPr>
          <w:b/>
          <w:bCs/>
        </w:rPr>
        <w:tab/>
        <w:t>JÓTÁLLÁS</w:t>
      </w:r>
    </w:p>
    <w:p w:rsidR="00604CFD" w:rsidRPr="00604CFD" w:rsidRDefault="00604CFD" w:rsidP="00604CFD">
      <w:pPr>
        <w:widowControl w:val="0"/>
        <w:numPr>
          <w:ilvl w:val="0"/>
          <w:numId w:val="26"/>
        </w:numPr>
        <w:tabs>
          <w:tab w:val="left" w:pos="408"/>
        </w:tabs>
        <w:autoSpaceDE w:val="0"/>
        <w:autoSpaceDN w:val="0"/>
        <w:adjustRightInd w:val="0"/>
        <w:jc w:val="both"/>
      </w:pPr>
      <w:r w:rsidRPr="00604CFD">
        <w:t>A Vállalkozó az elvégzett építési kivitelezési munkákra (szolgáltatásokra) és a felhasznált, beépített, felszerelt anyagokra, eszközökre, berendezésekre (termékekre) ……. hónap jótállást vállal. A jótállási időszak a jelen szerződés keretében elvégzett valamennyi munkára a sikeres záró átadás-átvételi eljárást dokumentáló jegyzőkönyv keltétől kezdődik.</w:t>
      </w:r>
    </w:p>
    <w:p w:rsidR="00604CFD" w:rsidRPr="00604CFD" w:rsidRDefault="00604CFD" w:rsidP="00604CFD">
      <w:pPr>
        <w:widowControl w:val="0"/>
        <w:numPr>
          <w:ilvl w:val="0"/>
          <w:numId w:val="26"/>
        </w:numPr>
        <w:tabs>
          <w:tab w:val="left" w:pos="408"/>
        </w:tabs>
        <w:autoSpaceDE w:val="0"/>
        <w:autoSpaceDN w:val="0"/>
        <w:adjustRightInd w:val="0"/>
        <w:jc w:val="both"/>
      </w:pPr>
      <w:r w:rsidRPr="00604CFD">
        <w:t>A jótállási hibajelentés alapján, annak kézhezvételétől számított 48 órán belül a Vállalkozó köteles helyszíni hibavizsgálatot tartani, és azt követő 24 órán belül állásfoglalását dokumentáltan közölni. Ebben a nyilatkozatban a Vállalkozó ismerteti azokat az intézkedéseket, amelyeket a hiba haladéktalan kiküszöbölése érdekében megtett, rögzítve a hiba megszüntetésének időpontját, határidejét is. Amennyiben a Vállalkozó a bejelentett hiba kijavítását ésszerű, de legfeljebb 15 napos határidőn belül nem vállalja, vagy azt az állásfoglalásában megjelölt és a Megrendelő által elfogadott határidőn belül nem szünteti meg, a Megrendelő jogosult a garanciális munkákat más vállalkozóval elvégeztetni, és a munka összegét kiszámlázni Vállalkozó részére.</w:t>
      </w:r>
    </w:p>
    <w:p w:rsidR="00604CFD" w:rsidRPr="00604CFD" w:rsidRDefault="00604CFD" w:rsidP="00604CFD">
      <w:pPr>
        <w:widowControl w:val="0"/>
        <w:numPr>
          <w:ilvl w:val="0"/>
          <w:numId w:val="26"/>
        </w:numPr>
        <w:tabs>
          <w:tab w:val="left" w:pos="408"/>
        </w:tabs>
        <w:autoSpaceDE w:val="0"/>
        <w:autoSpaceDN w:val="0"/>
        <w:adjustRightInd w:val="0"/>
        <w:jc w:val="both"/>
      </w:pPr>
      <w:r w:rsidRPr="00604CFD">
        <w:t xml:space="preserve">Amennyiben a jótállás vagy szavatosság keretében érvényesített igény teljesítési </w:t>
      </w:r>
      <w:proofErr w:type="spellStart"/>
      <w:r w:rsidRPr="00604CFD">
        <w:t>határidejének</w:t>
      </w:r>
      <w:proofErr w:type="spellEnd"/>
      <w:r w:rsidRPr="00604CFD">
        <w:t xml:space="preserve"> lejárta előtt valószínűsíthető, hogy a Vállalkozó a munkát csak számottevő késéssel tudja elvégezni, a Megrendelő jogosult a munkát a Vállalkozó értesítése mellett más vállalkozóval elvégeztetni. Az ezzel felmerült költségeit Vállalkozó részére kiszámlázza.</w:t>
      </w:r>
    </w:p>
    <w:p w:rsidR="00604CFD" w:rsidRPr="00604CFD" w:rsidRDefault="00604CFD" w:rsidP="00604CFD">
      <w:pPr>
        <w:widowControl w:val="0"/>
        <w:tabs>
          <w:tab w:val="left" w:pos="408"/>
        </w:tabs>
        <w:autoSpaceDE w:val="0"/>
        <w:autoSpaceDN w:val="0"/>
        <w:adjustRightInd w:val="0"/>
        <w:ind w:left="567" w:hanging="567"/>
        <w:jc w:val="both"/>
      </w:pPr>
    </w:p>
    <w:p w:rsidR="00604CFD" w:rsidRPr="00604CFD" w:rsidRDefault="00604CFD" w:rsidP="00604CFD">
      <w:pPr>
        <w:tabs>
          <w:tab w:val="left" w:pos="418"/>
        </w:tabs>
        <w:autoSpaceDE w:val="0"/>
        <w:autoSpaceDN w:val="0"/>
        <w:adjustRightInd w:val="0"/>
        <w:ind w:left="567" w:hanging="567"/>
        <w:rPr>
          <w:b/>
          <w:bCs/>
        </w:rPr>
      </w:pPr>
      <w:r w:rsidRPr="00604CFD">
        <w:rPr>
          <w:b/>
          <w:bCs/>
        </w:rPr>
        <w:t>13.</w:t>
      </w:r>
      <w:r w:rsidRPr="00604CFD">
        <w:rPr>
          <w:b/>
          <w:bCs/>
        </w:rPr>
        <w:tab/>
        <w:t>FELELŐSSÉGBIZTOSÍTÁS</w:t>
      </w:r>
    </w:p>
    <w:p w:rsidR="00604CFD" w:rsidRPr="00604CFD" w:rsidRDefault="00604CFD" w:rsidP="003E04E6">
      <w:pPr>
        <w:widowControl w:val="0"/>
        <w:numPr>
          <w:ilvl w:val="0"/>
          <w:numId w:val="27"/>
        </w:numPr>
        <w:tabs>
          <w:tab w:val="left" w:pos="408"/>
        </w:tabs>
        <w:autoSpaceDE w:val="0"/>
        <w:autoSpaceDN w:val="0"/>
        <w:adjustRightInd w:val="0"/>
        <w:jc w:val="both"/>
      </w:pPr>
      <w:r w:rsidRPr="00604CFD">
        <w:t xml:space="preserve">A Vállalkozó a jelen szerződés alapján történő teljesítés során kifejtett tevékenységével összefüggő károkra a Megrendelő felelősséget nem vállal és nem nyújt térítést. A Vállalkozó </w:t>
      </w:r>
      <w:r w:rsidRPr="00604CFD">
        <w:lastRenderedPageBreak/>
        <w:t xml:space="preserve">kijelenti, hogy rendelkezik a károk elhárítására, a jelen szerződés tárgya szerinti építési kivitelezési munkákra vonatkozóan, nevesítetten a jelen szerződés teljesítési helyére tekintettel, az ajánlati dokumentációban meghatározott feltételű építési-szerelési felelősségbiztosítással az alábbiak szerint: a szerződés tárgya szerinti tevékenységi körre kiterjedő, legalább ……. MHUF /év és ………. MHUF/káresemény összegben </w:t>
      </w:r>
      <w:r w:rsidR="001D423D" w:rsidRPr="007A2289">
        <w:rPr>
          <w:iCs/>
        </w:rPr>
        <w:tab/>
        <w:t>(az 1. rész esetében 30 millió Forint/év és nettó 15 millió Forint/ káresemény, a 2. rész esetében 5 millió Forint/év és nettó 1 millió Forint/ káresemény</w:t>
      </w:r>
      <w:r w:rsidR="007A2289" w:rsidRPr="007A2289">
        <w:rPr>
          <w:iCs/>
        </w:rPr>
        <w:t xml:space="preserve">) </w:t>
      </w:r>
      <w:r w:rsidRPr="00604CFD">
        <w:t>kötött magasépítési tevékenységekre irányuló szakmai felelősségbiztosítás</w:t>
      </w:r>
    </w:p>
    <w:p w:rsidR="00604CFD" w:rsidRPr="00604CFD" w:rsidRDefault="00604CFD" w:rsidP="00604CFD">
      <w:pPr>
        <w:widowControl w:val="0"/>
        <w:numPr>
          <w:ilvl w:val="0"/>
          <w:numId w:val="27"/>
        </w:numPr>
        <w:tabs>
          <w:tab w:val="left" w:pos="408"/>
        </w:tabs>
        <w:autoSpaceDE w:val="0"/>
        <w:autoSpaceDN w:val="0"/>
        <w:adjustRightInd w:val="0"/>
        <w:jc w:val="both"/>
      </w:pPr>
      <w:r w:rsidRPr="00604CFD">
        <w:t>A Vállalkozót az építési tevékenység során a Megrendelőnek és/vagy harmadik személyeknek okozott károk tekintetében teljes körű kártérítési kötelezettség terheli.</w:t>
      </w:r>
    </w:p>
    <w:p w:rsidR="00604CFD" w:rsidRPr="00604CFD" w:rsidRDefault="00604CFD" w:rsidP="007A2289">
      <w:pPr>
        <w:autoSpaceDE w:val="0"/>
        <w:autoSpaceDN w:val="0"/>
        <w:adjustRightInd w:val="0"/>
        <w:jc w:val="both"/>
      </w:pPr>
      <w:r w:rsidRPr="00604CFD">
        <w:t>13.3 Vállalkozó a jelen szerződés tárgyát képező építési kivitelezési munkákra vonatkozóan legkésőbb a jelen szerződés megkötésével egyidejűleg köteles átadni másolatban Megrendelő részére az ajánlattételi felhívásban meghatározottak szerinti felelősség biztosítási kötvénye másolatát, mely a jelen szerződés 2. számú mellékletét képezi.</w:t>
      </w:r>
    </w:p>
    <w:p w:rsidR="00604CFD" w:rsidRPr="00604CFD" w:rsidRDefault="00604CFD" w:rsidP="00604CFD">
      <w:pPr>
        <w:autoSpaceDE w:val="0"/>
        <w:autoSpaceDN w:val="0"/>
        <w:adjustRightInd w:val="0"/>
        <w:ind w:left="567" w:hanging="567"/>
        <w:jc w:val="both"/>
      </w:pPr>
    </w:p>
    <w:p w:rsidR="00604CFD" w:rsidRPr="00604CFD" w:rsidRDefault="00604CFD" w:rsidP="00604CFD">
      <w:pPr>
        <w:autoSpaceDE w:val="0"/>
        <w:autoSpaceDN w:val="0"/>
        <w:adjustRightInd w:val="0"/>
        <w:ind w:left="567" w:hanging="567"/>
        <w:rPr>
          <w:b/>
          <w:bCs/>
        </w:rPr>
      </w:pPr>
      <w:r w:rsidRPr="00604CFD">
        <w:rPr>
          <w:b/>
          <w:bCs/>
        </w:rPr>
        <w:t>14. SZERZŐDÉS MÓDOSÍTÁSA, MEGSZŰNÉSE</w:t>
      </w:r>
    </w:p>
    <w:p w:rsidR="00604CFD" w:rsidRPr="00604CFD" w:rsidRDefault="00604CFD" w:rsidP="00604CFD">
      <w:pPr>
        <w:tabs>
          <w:tab w:val="left" w:pos="413"/>
        </w:tabs>
        <w:autoSpaceDE w:val="0"/>
        <w:autoSpaceDN w:val="0"/>
        <w:adjustRightInd w:val="0"/>
        <w:ind w:left="567" w:hanging="567"/>
        <w:rPr>
          <w:b/>
          <w:bCs/>
        </w:rPr>
      </w:pPr>
      <w:r w:rsidRPr="00604CFD">
        <w:rPr>
          <w:b/>
          <w:bCs/>
        </w:rPr>
        <w:t>14.1</w:t>
      </w:r>
      <w:r w:rsidRPr="00604CFD">
        <w:rPr>
          <w:b/>
          <w:bCs/>
        </w:rPr>
        <w:tab/>
        <w:t>Szerződés módosítása, megszűnése</w:t>
      </w:r>
    </w:p>
    <w:p w:rsidR="00604CFD" w:rsidRPr="00604CFD" w:rsidRDefault="00604CFD" w:rsidP="00604CFD">
      <w:pPr>
        <w:widowControl w:val="0"/>
        <w:numPr>
          <w:ilvl w:val="0"/>
          <w:numId w:val="28"/>
        </w:numPr>
        <w:autoSpaceDE w:val="0"/>
        <w:autoSpaceDN w:val="0"/>
        <w:adjustRightInd w:val="0"/>
        <w:jc w:val="both"/>
      </w:pPr>
      <w:r w:rsidRPr="00604CFD">
        <w:t>Szerződő Felek megállapodnak abban, hogy jelen szerződést csak a Kbt. 141. §-a alapján, közös megegyezéssel, írásban módosíthatják, illetve – az 1.5 és a 14.2 pontban meghatározottak kivételével - csak közös megegyezéssel szüntethetik meg. Említetteket előzetes egyeztetésnek kell megelőznie.</w:t>
      </w:r>
    </w:p>
    <w:p w:rsidR="00604CFD" w:rsidRPr="00604CFD" w:rsidRDefault="00604CFD" w:rsidP="00604CFD">
      <w:pPr>
        <w:widowControl w:val="0"/>
        <w:numPr>
          <w:ilvl w:val="0"/>
          <w:numId w:val="28"/>
        </w:numPr>
        <w:autoSpaceDE w:val="0"/>
        <w:autoSpaceDN w:val="0"/>
        <w:adjustRightInd w:val="0"/>
        <w:jc w:val="both"/>
      </w:pPr>
      <w:r w:rsidRPr="00604CFD">
        <w:t>Felek megegyeznek, hogy a kapcsolattartók személyében bekövetkező változásokat a Kbt. 141.§ (4) bekezdés a) pont szerinti eseménynek tekintik.</w:t>
      </w:r>
    </w:p>
    <w:p w:rsidR="00604CFD" w:rsidRPr="00604CFD" w:rsidRDefault="00604CFD" w:rsidP="00604CFD">
      <w:pPr>
        <w:widowControl w:val="0"/>
        <w:numPr>
          <w:ilvl w:val="0"/>
          <w:numId w:val="28"/>
        </w:numPr>
        <w:tabs>
          <w:tab w:val="left" w:pos="1080"/>
        </w:tabs>
        <w:autoSpaceDE w:val="0"/>
        <w:autoSpaceDN w:val="0"/>
        <w:adjustRightInd w:val="0"/>
        <w:jc w:val="both"/>
      </w:pPr>
      <w:r w:rsidRPr="00604CFD">
        <w:t>Amennyiben a szerződés megszüntetése közös megegyezéssel történik, Felek a felmondás napjáig elszámolnak egymással, azaz Megrendelő megfizeti Vállalkozó részére a jelen szerződés alapján, a felmondás napjáig tett minden igazolt teljesítését.</w:t>
      </w:r>
    </w:p>
    <w:p w:rsidR="00604CFD" w:rsidRPr="00604CFD" w:rsidRDefault="00604CFD" w:rsidP="00604CFD">
      <w:pPr>
        <w:widowControl w:val="0"/>
        <w:tabs>
          <w:tab w:val="left" w:pos="1080"/>
        </w:tabs>
        <w:autoSpaceDE w:val="0"/>
        <w:autoSpaceDN w:val="0"/>
        <w:adjustRightInd w:val="0"/>
        <w:jc w:val="both"/>
      </w:pPr>
    </w:p>
    <w:p w:rsidR="00604CFD" w:rsidRPr="00604CFD" w:rsidRDefault="00604CFD" w:rsidP="00604CFD">
      <w:pPr>
        <w:tabs>
          <w:tab w:val="left" w:pos="413"/>
        </w:tabs>
        <w:autoSpaceDE w:val="0"/>
        <w:autoSpaceDN w:val="0"/>
        <w:adjustRightInd w:val="0"/>
        <w:ind w:left="567" w:hanging="567"/>
        <w:rPr>
          <w:b/>
          <w:bCs/>
        </w:rPr>
      </w:pPr>
      <w:r w:rsidRPr="00604CFD">
        <w:rPr>
          <w:b/>
          <w:bCs/>
        </w:rPr>
        <w:t>14.2</w:t>
      </w:r>
      <w:r w:rsidRPr="00604CFD">
        <w:rPr>
          <w:b/>
          <w:bCs/>
        </w:rPr>
        <w:tab/>
        <w:t>Azonnali hatályú, rendkívüli felmondás</w:t>
      </w:r>
    </w:p>
    <w:p w:rsidR="00604CFD" w:rsidRPr="00604CFD" w:rsidRDefault="00604CFD" w:rsidP="00604CFD">
      <w:pPr>
        <w:autoSpaceDE w:val="0"/>
        <w:autoSpaceDN w:val="0"/>
        <w:adjustRightInd w:val="0"/>
        <w:jc w:val="both"/>
      </w:pPr>
      <w:r w:rsidRPr="00604CFD">
        <w:t>Felek a szerződést a teljesítési határidő letelte előtt kizárólag a másik fél súlyos szerződésszegése esetén mondhatják fel azonnali hatállyal. A felmondást a másik féllel írásban, tértivevényes levélben kell közölni.</w:t>
      </w:r>
    </w:p>
    <w:p w:rsidR="00604CFD" w:rsidRPr="00604CFD" w:rsidRDefault="00604CFD" w:rsidP="00604CFD">
      <w:pPr>
        <w:autoSpaceDE w:val="0"/>
        <w:autoSpaceDN w:val="0"/>
        <w:adjustRightInd w:val="0"/>
        <w:jc w:val="both"/>
      </w:pPr>
    </w:p>
    <w:p w:rsidR="00604CFD" w:rsidRPr="00604CFD" w:rsidRDefault="00604CFD" w:rsidP="00604CFD">
      <w:pPr>
        <w:autoSpaceDE w:val="0"/>
        <w:autoSpaceDN w:val="0"/>
        <w:adjustRightInd w:val="0"/>
        <w:rPr>
          <w:b/>
          <w:bCs/>
        </w:rPr>
      </w:pPr>
      <w:r w:rsidRPr="00604CFD">
        <w:rPr>
          <w:b/>
          <w:bCs/>
        </w:rPr>
        <w:t>Súlyos szerződésszegésnek minősül különösen</w:t>
      </w:r>
    </w:p>
    <w:p w:rsidR="00604CFD" w:rsidRPr="00604CFD" w:rsidRDefault="00604CFD" w:rsidP="00604CFD">
      <w:pPr>
        <w:tabs>
          <w:tab w:val="left" w:pos="1080"/>
        </w:tabs>
        <w:autoSpaceDE w:val="0"/>
        <w:autoSpaceDN w:val="0"/>
        <w:adjustRightInd w:val="0"/>
        <w:ind w:left="379"/>
        <w:rPr>
          <w:b/>
          <w:bCs/>
        </w:rPr>
      </w:pPr>
      <w:r w:rsidRPr="00604CFD">
        <w:t>14.2.1</w:t>
      </w:r>
      <w:r w:rsidRPr="00604CFD">
        <w:tab/>
      </w:r>
      <w:r w:rsidRPr="00604CFD">
        <w:rPr>
          <w:b/>
          <w:bCs/>
        </w:rPr>
        <w:t>Vállalkozó részéről:</w:t>
      </w:r>
    </w:p>
    <w:p w:rsidR="00604CFD" w:rsidRPr="00604CFD" w:rsidRDefault="00604CFD" w:rsidP="00604CFD">
      <w:pPr>
        <w:autoSpaceDE w:val="0"/>
        <w:autoSpaceDN w:val="0"/>
        <w:adjustRightInd w:val="0"/>
        <w:ind w:left="1138"/>
        <w:jc w:val="both"/>
      </w:pPr>
      <w:r w:rsidRPr="00604CFD">
        <w:t>Vállalkozó nyilatkozatával vagy magatartásával/eljárásával sérti a Megrendelő jó hírét, vagy;</w:t>
      </w:r>
    </w:p>
    <w:p w:rsidR="00604CFD" w:rsidRPr="00604CFD" w:rsidRDefault="00604CFD" w:rsidP="00604CFD">
      <w:pPr>
        <w:autoSpaceDE w:val="0"/>
        <w:autoSpaceDN w:val="0"/>
        <w:adjustRightInd w:val="0"/>
        <w:ind w:left="1147"/>
        <w:jc w:val="both"/>
      </w:pPr>
      <w:proofErr w:type="gramStart"/>
      <w:r w:rsidRPr="00604CFD">
        <w:t>Szerződésben  rögzített</w:t>
      </w:r>
      <w:proofErr w:type="gramEnd"/>
      <w:r w:rsidRPr="00604CFD">
        <w:t xml:space="preserve">  munkák végrehajtását indokolatlanul abbahagyja  és  a Megrendelőnek a további teljesítés nem áll az érdekében;</w:t>
      </w:r>
    </w:p>
    <w:p w:rsidR="00604CFD" w:rsidRPr="00604CFD" w:rsidRDefault="00604CFD" w:rsidP="00604CFD">
      <w:pPr>
        <w:autoSpaceDE w:val="0"/>
        <w:autoSpaceDN w:val="0"/>
        <w:adjustRightInd w:val="0"/>
        <w:ind w:left="1138"/>
        <w:jc w:val="both"/>
      </w:pPr>
      <w:r w:rsidRPr="00604CFD">
        <w:t>Vállalkozó a szerződésben foglalt és fent külön nem nevesített kötelezettségeit ismételten vagy súlyosan megszegi;</w:t>
      </w:r>
    </w:p>
    <w:p w:rsidR="00604CFD" w:rsidRPr="00604CFD" w:rsidRDefault="00604CFD" w:rsidP="00604CFD">
      <w:pPr>
        <w:autoSpaceDE w:val="0"/>
        <w:autoSpaceDN w:val="0"/>
        <w:adjustRightInd w:val="0"/>
        <w:ind w:left="1138"/>
        <w:jc w:val="both"/>
      </w:pPr>
      <w:r w:rsidRPr="00604CFD">
        <w:t>Vállalkozó a teljesítési határidőt 30 nappal túllépi;</w:t>
      </w:r>
    </w:p>
    <w:p w:rsidR="00604CFD" w:rsidRPr="00604CFD" w:rsidRDefault="00604CFD" w:rsidP="00604CFD">
      <w:pPr>
        <w:autoSpaceDE w:val="0"/>
        <w:autoSpaceDN w:val="0"/>
        <w:adjustRightInd w:val="0"/>
        <w:ind w:left="1147"/>
      </w:pPr>
      <w:r w:rsidRPr="00604CFD">
        <w:t>Vállalkozó fizetésképtelen, vagy ellene felszámolási eljárást kezdeményeztek;</w:t>
      </w:r>
    </w:p>
    <w:p w:rsidR="00604CFD" w:rsidRPr="00604CFD" w:rsidRDefault="00604CFD" w:rsidP="00604CFD">
      <w:pPr>
        <w:autoSpaceDE w:val="0"/>
        <w:autoSpaceDN w:val="0"/>
        <w:adjustRightInd w:val="0"/>
        <w:ind w:left="1147"/>
      </w:pPr>
      <w:r w:rsidRPr="00604CFD">
        <w:t>Vállalkozó megsérti a Kbt. 138.§ (3)</w:t>
      </w:r>
      <w:r w:rsidR="009639B0">
        <w:t xml:space="preserve"> – (4)</w:t>
      </w:r>
      <w:r w:rsidRPr="00604CFD">
        <w:t xml:space="preserve"> bekezdés szerinti kötelezettségeit.</w:t>
      </w:r>
    </w:p>
    <w:p w:rsidR="00604CFD" w:rsidRPr="00604CFD" w:rsidRDefault="00604CFD" w:rsidP="00604CFD">
      <w:pPr>
        <w:tabs>
          <w:tab w:val="left" w:pos="1080"/>
        </w:tabs>
        <w:autoSpaceDE w:val="0"/>
        <w:autoSpaceDN w:val="0"/>
        <w:adjustRightInd w:val="0"/>
        <w:ind w:left="379"/>
        <w:rPr>
          <w:b/>
          <w:bCs/>
        </w:rPr>
      </w:pPr>
      <w:r w:rsidRPr="00604CFD">
        <w:t>14.2.2</w:t>
      </w:r>
      <w:r w:rsidRPr="00604CFD">
        <w:tab/>
      </w:r>
      <w:r w:rsidRPr="00604CFD">
        <w:rPr>
          <w:b/>
          <w:bCs/>
        </w:rPr>
        <w:t>Megrendelő részéről</w:t>
      </w:r>
    </w:p>
    <w:p w:rsidR="00604CFD" w:rsidRPr="00604CFD" w:rsidRDefault="00604CFD" w:rsidP="00604CFD">
      <w:pPr>
        <w:autoSpaceDE w:val="0"/>
        <w:autoSpaceDN w:val="0"/>
        <w:adjustRightInd w:val="0"/>
        <w:ind w:left="1138"/>
        <w:jc w:val="both"/>
      </w:pPr>
      <w:r w:rsidRPr="00604CFD">
        <w:t>A benyújtott számlák kiegyenlítésével 30 (harminc) naptári napot meghaladóan késedelembe esik és tartozását Vállalkozó írásbeli felszólítását követően sem egyenlíti ki, feltéve, hogy Vállalkozó a számlát a 10. pontnak megfelelően nyújtotta be.</w:t>
      </w:r>
    </w:p>
    <w:p w:rsidR="00604CFD" w:rsidRDefault="00604CFD" w:rsidP="00604CFD">
      <w:pPr>
        <w:autoSpaceDE w:val="0"/>
        <w:autoSpaceDN w:val="0"/>
        <w:adjustRightInd w:val="0"/>
      </w:pPr>
    </w:p>
    <w:p w:rsidR="009639B0" w:rsidRPr="00604CFD" w:rsidRDefault="009639B0" w:rsidP="00604CFD">
      <w:pPr>
        <w:autoSpaceDE w:val="0"/>
        <w:autoSpaceDN w:val="0"/>
        <w:adjustRightInd w:val="0"/>
      </w:pPr>
    </w:p>
    <w:p w:rsidR="00604CFD" w:rsidRPr="00604CFD" w:rsidRDefault="00604CFD" w:rsidP="00604CFD">
      <w:pPr>
        <w:tabs>
          <w:tab w:val="left" w:pos="413"/>
        </w:tabs>
        <w:autoSpaceDE w:val="0"/>
        <w:autoSpaceDN w:val="0"/>
        <w:adjustRightInd w:val="0"/>
        <w:rPr>
          <w:b/>
          <w:bCs/>
        </w:rPr>
      </w:pPr>
      <w:r w:rsidRPr="00604CFD">
        <w:rPr>
          <w:b/>
          <w:bCs/>
        </w:rPr>
        <w:lastRenderedPageBreak/>
        <w:t>14.3</w:t>
      </w:r>
      <w:r w:rsidRPr="00604CFD">
        <w:rPr>
          <w:b/>
          <w:bCs/>
        </w:rPr>
        <w:tab/>
        <w:t>A szerződés megszűnése, értesítés szabályok</w:t>
      </w:r>
    </w:p>
    <w:p w:rsidR="00604CFD" w:rsidRPr="00604CFD" w:rsidRDefault="00604CFD" w:rsidP="00604CFD">
      <w:pPr>
        <w:widowControl w:val="0"/>
        <w:numPr>
          <w:ilvl w:val="0"/>
          <w:numId w:val="29"/>
        </w:numPr>
        <w:tabs>
          <w:tab w:val="left" w:pos="1070"/>
        </w:tabs>
        <w:autoSpaceDE w:val="0"/>
        <w:autoSpaceDN w:val="0"/>
        <w:adjustRightInd w:val="0"/>
        <w:jc w:val="both"/>
      </w:pPr>
      <w:r w:rsidRPr="00604CFD">
        <w:t>Amennyiben a teljesítési határidő lejárta előtt valószínűsíthető, hogy a Vállalkozó a munkát csak számottevő (30 napot meghaladó) késéssel tudja elvégezni, a Megrendelő jogosult a szerződést azonnali hatállyal felmondani, vagy a szerződéstől elállni, a szerződésszegésre vonatkozó szabályok alkalmazása (így különösen a munka más vállalkozóval való elvégeztetése költségeinek érvényesítése) mellett.</w:t>
      </w:r>
    </w:p>
    <w:p w:rsidR="00604CFD" w:rsidRPr="00604CFD" w:rsidRDefault="00604CFD" w:rsidP="00604CFD">
      <w:pPr>
        <w:widowControl w:val="0"/>
        <w:numPr>
          <w:ilvl w:val="0"/>
          <w:numId w:val="29"/>
        </w:numPr>
        <w:tabs>
          <w:tab w:val="left" w:pos="1070"/>
        </w:tabs>
        <w:autoSpaceDE w:val="0"/>
        <w:autoSpaceDN w:val="0"/>
        <w:adjustRightInd w:val="0"/>
        <w:jc w:val="both"/>
      </w:pPr>
      <w:r w:rsidRPr="00604CFD">
        <w:t>Amennyiben valamelyik fél fizetésképtelenné válik vagy súlyos szerződésszegést követ el, akkor az ez alapján történt felmondás esetén a felmondó félnek jogigénye van kártalanításra.</w:t>
      </w:r>
    </w:p>
    <w:p w:rsidR="00604CFD" w:rsidRPr="00604CFD" w:rsidRDefault="00604CFD" w:rsidP="00604CFD">
      <w:pPr>
        <w:widowControl w:val="0"/>
        <w:numPr>
          <w:ilvl w:val="0"/>
          <w:numId w:val="29"/>
        </w:numPr>
        <w:tabs>
          <w:tab w:val="left" w:pos="1070"/>
        </w:tabs>
        <w:autoSpaceDE w:val="0"/>
        <w:autoSpaceDN w:val="0"/>
        <w:adjustRightInd w:val="0"/>
        <w:jc w:val="both"/>
      </w:pPr>
      <w:r w:rsidRPr="00604CFD">
        <w:t xml:space="preserve">A Vállalkozó a </w:t>
      </w:r>
      <w:proofErr w:type="gramStart"/>
      <w:r w:rsidRPr="00604CFD">
        <w:t xml:space="preserve">felmondás, </w:t>
      </w:r>
      <w:proofErr w:type="gramEnd"/>
      <w:r w:rsidRPr="00604CFD">
        <w:t>vagy az elállás általa vagy vele történt közlését követően haladéktalanul köteles a munkaterületről levonulni, és azt (valamint az anyag- és törmelékszállítási útvonalakat) megtisztított állapotban átadni.</w:t>
      </w:r>
    </w:p>
    <w:p w:rsidR="00604CFD" w:rsidRPr="00604CFD" w:rsidRDefault="00604CFD" w:rsidP="00604CFD">
      <w:pPr>
        <w:widowControl w:val="0"/>
        <w:numPr>
          <w:ilvl w:val="0"/>
          <w:numId w:val="29"/>
        </w:numPr>
        <w:tabs>
          <w:tab w:val="left" w:pos="1070"/>
        </w:tabs>
        <w:autoSpaceDE w:val="0"/>
        <w:autoSpaceDN w:val="0"/>
        <w:adjustRightInd w:val="0"/>
        <w:jc w:val="both"/>
      </w:pPr>
      <w:r w:rsidRPr="00604CFD">
        <w:t>A szerződésnek bármilyen okból történő megszűnése esetén a Felek kötelesek egymással - a Vállalkozó által elvégzett munka arányában - elszámolni.</w:t>
      </w:r>
    </w:p>
    <w:p w:rsidR="00604CFD" w:rsidRPr="00604CFD" w:rsidRDefault="00604CFD" w:rsidP="009639B0">
      <w:pPr>
        <w:widowControl w:val="0"/>
        <w:numPr>
          <w:ilvl w:val="0"/>
          <w:numId w:val="30"/>
        </w:numPr>
        <w:tabs>
          <w:tab w:val="left" w:pos="1080"/>
        </w:tabs>
        <w:autoSpaceDE w:val="0"/>
        <w:autoSpaceDN w:val="0"/>
        <w:adjustRightInd w:val="0"/>
        <w:jc w:val="both"/>
      </w:pPr>
      <w:r w:rsidRPr="00604CFD">
        <w:t>Minden értesítést és üzenetet írásban postán (tértivevényes ajánlott levél formájában) vagy telefax, illetve e-mail útján kell továbbítani a másik fél részére, kivéve, ha a szerződés kifejezetten eltérően rendelkezik. Az értesítések abban az időpontban tekinthetők átadottnak, amikor azokat a tértivevény tanúsága szerint a szerződésben megjelölt címre kézbesítették, illetve faxon, vagy e-mail útján történő továbbítás esetén akkor, amikor a hibátlan továbbításról a faxgép által kiadott igazolást, illetőleg az elektronikus levél sikeres kézbesítéséről a visszaigazolást a küldő fél megkapja. A szerződésben megjelölt címre postai úton továbbított tértivevényes küldemény az elküldéstől, postára adástól számított 5. (ötödik) napon akkor is kézbesítettnek minősül, ha az „nem kereste", „elköltözött", „elköltözött után küldést nem kért", vagy „nem vette át" jelzéssel érkezik vissza a feladóhoz.</w:t>
      </w:r>
    </w:p>
    <w:p w:rsidR="00604CFD" w:rsidRPr="00604CFD" w:rsidRDefault="00604CFD" w:rsidP="00604CFD">
      <w:pPr>
        <w:widowControl w:val="0"/>
        <w:tabs>
          <w:tab w:val="left" w:pos="1080"/>
        </w:tabs>
        <w:autoSpaceDE w:val="0"/>
        <w:autoSpaceDN w:val="0"/>
        <w:adjustRightInd w:val="0"/>
        <w:ind w:left="379"/>
        <w:jc w:val="both"/>
      </w:pPr>
    </w:p>
    <w:p w:rsidR="00604CFD" w:rsidRPr="00604CFD" w:rsidRDefault="00604CFD" w:rsidP="00604CFD">
      <w:pPr>
        <w:autoSpaceDE w:val="0"/>
        <w:autoSpaceDN w:val="0"/>
        <w:adjustRightInd w:val="0"/>
        <w:rPr>
          <w:b/>
          <w:bCs/>
        </w:rPr>
      </w:pPr>
      <w:r w:rsidRPr="00604CFD">
        <w:rPr>
          <w:b/>
          <w:bCs/>
        </w:rPr>
        <w:t>15. ALVÁLLALKOZÓ IGÉNYBE VÉTELE</w:t>
      </w:r>
    </w:p>
    <w:p w:rsidR="00604CFD" w:rsidRPr="00604CFD" w:rsidRDefault="00604CFD" w:rsidP="00604CFD">
      <w:pPr>
        <w:widowControl w:val="0"/>
        <w:numPr>
          <w:ilvl w:val="0"/>
          <w:numId w:val="31"/>
        </w:numPr>
        <w:tabs>
          <w:tab w:val="left" w:pos="398"/>
        </w:tabs>
        <w:autoSpaceDE w:val="0"/>
        <w:autoSpaceDN w:val="0"/>
        <w:adjustRightInd w:val="0"/>
        <w:jc w:val="both"/>
      </w:pPr>
      <w:r w:rsidRPr="00604CFD">
        <w:t>Vállalkozó elsődlegesen (külön értesítés nélkül) az ajánlatában megjelölt, illetve a szerződéskötésig bemutatott alvállalkozók igénybevételére jogosult.</w:t>
      </w:r>
    </w:p>
    <w:p w:rsidR="00604CFD" w:rsidRPr="00604CFD" w:rsidRDefault="00604CFD" w:rsidP="00604CFD">
      <w:pPr>
        <w:widowControl w:val="0"/>
        <w:numPr>
          <w:ilvl w:val="0"/>
          <w:numId w:val="31"/>
        </w:numPr>
        <w:tabs>
          <w:tab w:val="left" w:pos="398"/>
        </w:tabs>
        <w:autoSpaceDE w:val="0"/>
        <w:autoSpaceDN w:val="0"/>
        <w:adjustRightInd w:val="0"/>
        <w:jc w:val="both"/>
      </w:pPr>
      <w:r w:rsidRPr="00604CFD">
        <w:t xml:space="preserve">Vállalkozó az alábbiakban megjelölt alvállalkozók igénybevételére jogosult. </w:t>
      </w:r>
      <w:r w:rsidRPr="00604CFD">
        <w:rPr>
          <w:color w:val="000000" w:themeColor="text1"/>
        </w:rPr>
        <w:t>(a felsorolás az ajánlatnak megfelelően bővíthető)</w:t>
      </w:r>
    </w:p>
    <w:p w:rsidR="00604CFD" w:rsidRPr="00604CFD" w:rsidRDefault="00604CFD" w:rsidP="00604CFD">
      <w:pPr>
        <w:autoSpaceDE w:val="0"/>
        <w:autoSpaceDN w:val="0"/>
        <w:adjustRightInd w:val="0"/>
        <w:ind w:left="426"/>
      </w:pPr>
      <w:r w:rsidRPr="00604CFD">
        <w:t>Alvállalkozó neve: -</w:t>
      </w:r>
    </w:p>
    <w:p w:rsidR="00604CFD" w:rsidRPr="00604CFD" w:rsidRDefault="00604CFD" w:rsidP="00604CFD">
      <w:pPr>
        <w:autoSpaceDE w:val="0"/>
        <w:autoSpaceDN w:val="0"/>
        <w:adjustRightInd w:val="0"/>
        <w:ind w:left="426"/>
      </w:pPr>
      <w:r w:rsidRPr="00604CFD">
        <w:t>Alvállalkozó címe, elérhetősége: -</w:t>
      </w:r>
    </w:p>
    <w:p w:rsidR="00604CFD" w:rsidRPr="00604CFD" w:rsidRDefault="00604CFD" w:rsidP="00604CFD">
      <w:pPr>
        <w:widowControl w:val="0"/>
        <w:numPr>
          <w:ilvl w:val="0"/>
          <w:numId w:val="32"/>
        </w:numPr>
        <w:tabs>
          <w:tab w:val="left" w:pos="398"/>
        </w:tabs>
        <w:autoSpaceDE w:val="0"/>
        <w:autoSpaceDN w:val="0"/>
        <w:adjustRightInd w:val="0"/>
        <w:jc w:val="both"/>
      </w:pPr>
      <w:r w:rsidRPr="00604CFD">
        <w:t>Vállalkozó - amennyiben ajánlatában nem jelölte meg az alvállalkozóit - a teljesítés során csak a Megrendelő előzetes értesítésével jogosult igénybe venni alvállalkozót, feltéve, hogy az nem áll a kizáró okok hatálya alatt és erről Vállalkozó a bevonást megelőzően nyilatkozik Megrendelő felé.</w:t>
      </w:r>
    </w:p>
    <w:p w:rsidR="00604CFD" w:rsidRPr="00604CFD" w:rsidRDefault="00604CFD" w:rsidP="00604CFD">
      <w:pPr>
        <w:widowControl w:val="0"/>
        <w:numPr>
          <w:ilvl w:val="0"/>
          <w:numId w:val="32"/>
        </w:numPr>
        <w:tabs>
          <w:tab w:val="left" w:pos="398"/>
        </w:tabs>
        <w:autoSpaceDE w:val="0"/>
        <w:autoSpaceDN w:val="0"/>
        <w:adjustRightInd w:val="0"/>
        <w:jc w:val="both"/>
      </w:pPr>
      <w:r w:rsidRPr="00604CFD">
        <w:t xml:space="preserve">A szerződés teljesítésében bármilyen formában résztvevő, illetve abban közreműködő személyekért, így különösen az alvállalkozók, a közreműködők tevékenységéért - legyen az erőforrás </w:t>
      </w:r>
      <w:proofErr w:type="gramStart"/>
      <w:r w:rsidRPr="00604CFD">
        <w:t>biztosítása,</w:t>
      </w:r>
      <w:proofErr w:type="gramEnd"/>
      <w:r w:rsidRPr="00604CFD">
        <w:t xml:space="preserve"> stb. - Vállalkozó úgy felel, mintha maga járt volna el. Vállalkozó fokozott felelősséget vállal arra, hogy az általa - a fentiek szerint - igénybe vett alvállalkozóval (alvállalkozókkal), egyéb személyekkel munkájuk, hozzájárulásuk arányában elszámol. Megrendelőt fizetési kötelezettség - a jelen szerződésben meghatározottak szerint - kizárólag Vállalkozó irányába terheli.</w:t>
      </w:r>
    </w:p>
    <w:p w:rsidR="00604CFD" w:rsidRPr="00604CFD" w:rsidRDefault="00604CFD" w:rsidP="00604CFD">
      <w:pPr>
        <w:widowControl w:val="0"/>
        <w:numPr>
          <w:ilvl w:val="0"/>
          <w:numId w:val="32"/>
        </w:numPr>
        <w:tabs>
          <w:tab w:val="left" w:pos="398"/>
        </w:tabs>
        <w:autoSpaceDE w:val="0"/>
        <w:autoSpaceDN w:val="0"/>
        <w:adjustRightInd w:val="0"/>
        <w:jc w:val="both"/>
      </w:pPr>
      <w:r w:rsidRPr="00604CFD">
        <w:t>A Kbt. 138. § (1) bekezdés alapján Felek rögzítik, hogy az alvállalkozói teljesítés összesített aránya a teljesítés során nem haladhatja meg a szerződéses érték 65%-át, továbbá a Kbt. 138. § (5) bekezdés alapján egyetlen alvállalkozó sem vehet igénybe a saját teljesítésének 65%-át meghaladó mértékben további közreműködőt.</w:t>
      </w:r>
    </w:p>
    <w:p w:rsidR="00604CFD" w:rsidRPr="00604CFD" w:rsidRDefault="00604CFD" w:rsidP="00604CFD">
      <w:pPr>
        <w:widowControl w:val="0"/>
        <w:tabs>
          <w:tab w:val="left" w:pos="398"/>
        </w:tabs>
        <w:autoSpaceDE w:val="0"/>
        <w:autoSpaceDN w:val="0"/>
        <w:adjustRightInd w:val="0"/>
        <w:jc w:val="both"/>
      </w:pPr>
    </w:p>
    <w:p w:rsidR="00604CFD" w:rsidRPr="00604CFD" w:rsidRDefault="00604CFD" w:rsidP="00604CFD">
      <w:pPr>
        <w:autoSpaceDE w:val="0"/>
        <w:autoSpaceDN w:val="0"/>
        <w:adjustRightInd w:val="0"/>
        <w:rPr>
          <w:b/>
          <w:bCs/>
        </w:rPr>
      </w:pPr>
      <w:r w:rsidRPr="00604CFD">
        <w:rPr>
          <w:b/>
          <w:bCs/>
        </w:rPr>
        <w:t>16.DOKUMENTUMOK</w:t>
      </w:r>
    </w:p>
    <w:p w:rsidR="00604CFD" w:rsidRPr="00AA4CA2" w:rsidRDefault="00604CFD" w:rsidP="00604CFD">
      <w:pPr>
        <w:autoSpaceDE w:val="0"/>
        <w:autoSpaceDN w:val="0"/>
        <w:adjustRightInd w:val="0"/>
        <w:jc w:val="both"/>
        <w:rPr>
          <w:color w:val="FF0000"/>
        </w:rPr>
      </w:pPr>
      <w:r w:rsidRPr="00604CFD">
        <w:t xml:space="preserve">A Vállalkozó a szerződéshez csak és kizárólag a Megrendelő által (esetlegesen) előírt vagy a Felek által előzetesen egyeztetett mellékleteket, </w:t>
      </w:r>
      <w:proofErr w:type="gramStart"/>
      <w:r w:rsidRPr="00604CFD">
        <w:t>nyilatkozatokat</w:t>
      </w:r>
      <w:proofErr w:type="gramEnd"/>
      <w:r w:rsidRPr="00604CFD">
        <w:t xml:space="preserve"> illetve kiegészítést csatolhat. </w:t>
      </w:r>
      <w:r w:rsidRPr="00255D65">
        <w:rPr>
          <w:color w:val="000000" w:themeColor="text1"/>
        </w:rPr>
        <w:lastRenderedPageBreak/>
        <w:t xml:space="preserve">Az okmányok csak akkor alkalmasak joghatás kiváltására, ha </w:t>
      </w:r>
      <w:r w:rsidR="00255D65" w:rsidRPr="00255D65">
        <w:rPr>
          <w:color w:val="000000" w:themeColor="text1"/>
        </w:rPr>
        <w:t>a szerződő Felek azt cégszerűen aláírják és minden oldalt szignálnak</w:t>
      </w:r>
      <w:r w:rsidRPr="00255D65">
        <w:rPr>
          <w:color w:val="000000" w:themeColor="text1"/>
        </w:rPr>
        <w:t>.</w:t>
      </w:r>
    </w:p>
    <w:p w:rsidR="00604CFD" w:rsidRPr="00604CFD" w:rsidRDefault="00604CFD" w:rsidP="00604CFD">
      <w:pPr>
        <w:autoSpaceDE w:val="0"/>
        <w:autoSpaceDN w:val="0"/>
        <w:adjustRightInd w:val="0"/>
      </w:pPr>
      <w:r w:rsidRPr="00604CFD">
        <w:t>Jelen szerződés elválaszthatatlan részét képező mellékletek:</w:t>
      </w:r>
    </w:p>
    <w:p w:rsidR="00604CFD" w:rsidRPr="00604CFD" w:rsidRDefault="00604CFD" w:rsidP="00604CFD">
      <w:pPr>
        <w:widowControl w:val="0"/>
        <w:tabs>
          <w:tab w:val="left" w:pos="221"/>
        </w:tabs>
        <w:autoSpaceDE w:val="0"/>
        <w:autoSpaceDN w:val="0"/>
        <w:adjustRightInd w:val="0"/>
      </w:pPr>
      <w:r w:rsidRPr="00604CFD">
        <w:t>1. sz. melléklet - Tételes, beárazott költségvetés</w:t>
      </w:r>
    </w:p>
    <w:p w:rsidR="00604CFD" w:rsidRPr="00604CFD" w:rsidRDefault="00604CFD" w:rsidP="00604CFD">
      <w:pPr>
        <w:widowControl w:val="0"/>
        <w:tabs>
          <w:tab w:val="left" w:pos="221"/>
        </w:tabs>
        <w:autoSpaceDE w:val="0"/>
        <w:autoSpaceDN w:val="0"/>
        <w:adjustRightInd w:val="0"/>
      </w:pPr>
      <w:r w:rsidRPr="00604CFD">
        <w:t>2. sz. melléklet - Felelősségbiztosítási kötvény másolata</w:t>
      </w:r>
    </w:p>
    <w:p w:rsidR="00604CFD" w:rsidRPr="00604CFD" w:rsidRDefault="00604CFD" w:rsidP="00604CFD">
      <w:pPr>
        <w:widowControl w:val="0"/>
        <w:tabs>
          <w:tab w:val="left" w:pos="221"/>
        </w:tabs>
        <w:autoSpaceDE w:val="0"/>
        <w:autoSpaceDN w:val="0"/>
        <w:adjustRightInd w:val="0"/>
      </w:pPr>
    </w:p>
    <w:p w:rsidR="00604CFD" w:rsidRPr="00604CFD" w:rsidRDefault="00604CFD" w:rsidP="00604CFD">
      <w:pPr>
        <w:tabs>
          <w:tab w:val="left" w:pos="426"/>
        </w:tabs>
        <w:autoSpaceDE w:val="0"/>
        <w:autoSpaceDN w:val="0"/>
        <w:adjustRightInd w:val="0"/>
        <w:rPr>
          <w:rFonts w:ascii="Times New Roman félkövér" w:hAnsi="Times New Roman félkövér"/>
          <w:b/>
          <w:bCs/>
          <w:caps/>
        </w:rPr>
      </w:pPr>
      <w:r w:rsidRPr="00604CFD">
        <w:rPr>
          <w:rFonts w:ascii="Times New Roman félkövér" w:hAnsi="Times New Roman félkövér"/>
          <w:b/>
          <w:bCs/>
          <w:caps/>
        </w:rPr>
        <w:t>17.</w:t>
      </w:r>
      <w:r w:rsidRPr="00604CFD">
        <w:rPr>
          <w:rFonts w:ascii="Times New Roman félkövér" w:hAnsi="Times New Roman félkövér"/>
          <w:b/>
          <w:bCs/>
          <w:caps/>
        </w:rPr>
        <w:tab/>
        <w:t>Vegyes rendelkezések</w:t>
      </w:r>
    </w:p>
    <w:p w:rsidR="00604CFD" w:rsidRPr="00604CFD" w:rsidRDefault="00604CFD" w:rsidP="00604CFD">
      <w:pPr>
        <w:widowControl w:val="0"/>
        <w:numPr>
          <w:ilvl w:val="0"/>
          <w:numId w:val="34"/>
        </w:numPr>
        <w:tabs>
          <w:tab w:val="left" w:pos="398"/>
        </w:tabs>
        <w:autoSpaceDE w:val="0"/>
        <w:autoSpaceDN w:val="0"/>
        <w:adjustRightInd w:val="0"/>
        <w:jc w:val="both"/>
      </w:pPr>
      <w:r w:rsidRPr="00604CFD">
        <w:t>Szerződő Felek kijelentik és teljes körű kötelezettséget vállalnak arra, hogy a jelen szerződésben megjelölésre került valamennyi adatuk a valóságnak megfelel. Szerződő Felek rögzítik, hogy a jelen szerződésben feltüntetésre került bármely adatukban bekövetkező változást, az azt igazoló dokumentummal egyidejűleg, a másik szerződő Fél részére a változástól számított 10 (tíz) munkanapon belül bejelentik. Az adatváltozásra vonatkozó bejelentési kötelezettségek elmulasztásából eredő károkért a bejelentést elmulasztó szerződő Fél teljes körű felelősséggel tartozik</w:t>
      </w:r>
    </w:p>
    <w:p w:rsidR="00604CFD" w:rsidRPr="00604CFD" w:rsidRDefault="00604CFD" w:rsidP="00604CFD">
      <w:pPr>
        <w:widowControl w:val="0"/>
        <w:numPr>
          <w:ilvl w:val="0"/>
          <w:numId w:val="34"/>
        </w:numPr>
        <w:tabs>
          <w:tab w:val="left" w:pos="398"/>
        </w:tabs>
        <w:autoSpaceDE w:val="0"/>
        <w:autoSpaceDN w:val="0"/>
        <w:adjustRightInd w:val="0"/>
        <w:jc w:val="both"/>
      </w:pPr>
      <w:r w:rsidRPr="00604CFD">
        <w:t>Ha a Megrendelő a teljesítést a szerződésszegésről tudva elfogadja (ideértve azt is, ha az átadás</w:t>
      </w:r>
      <w:r w:rsidRPr="00604CFD">
        <w:softHyphen/>
        <w:t>átvételi jegyzőkönyvet aláírja), a szerződésszegésből eredő igényeit - akár kifejezett jogfenntartás hiányában - később is jogosult érvényesíteni. Bármely, nem szerződésszerű teljesítés jogi fenntartás nélküli elfogadása a Megrendelő részéről nem értelmezhető joglemondásként azon igényéről, amelyek a Megrendelőt a szerződésszegés következményeként megillet.</w:t>
      </w:r>
    </w:p>
    <w:p w:rsidR="00604CFD" w:rsidRPr="00604CFD" w:rsidRDefault="00604CFD" w:rsidP="00604CFD">
      <w:pPr>
        <w:widowControl w:val="0"/>
        <w:numPr>
          <w:ilvl w:val="0"/>
          <w:numId w:val="34"/>
        </w:numPr>
        <w:tabs>
          <w:tab w:val="left" w:pos="398"/>
        </w:tabs>
        <w:autoSpaceDE w:val="0"/>
        <w:autoSpaceDN w:val="0"/>
        <w:adjustRightInd w:val="0"/>
        <w:jc w:val="both"/>
      </w:pPr>
      <w:r w:rsidRPr="00604CFD">
        <w:t xml:space="preserve">A Felek vállalják, hogy a szerződésből eredő vitáikat egyeztetéssel oldják meg, s csak ennek az első egyeztető tárgyalástól számított 30 naptári napon túli </w:t>
      </w:r>
      <w:proofErr w:type="spellStart"/>
      <w:r w:rsidRPr="00604CFD">
        <w:t>eredménytelensége</w:t>
      </w:r>
      <w:proofErr w:type="spellEnd"/>
      <w:r w:rsidRPr="00604CFD">
        <w:t xml:space="preserve"> esetén fordulnak bírósághoz.</w:t>
      </w:r>
    </w:p>
    <w:p w:rsidR="00604CFD" w:rsidRPr="00604CFD" w:rsidRDefault="00604CFD" w:rsidP="00604CFD">
      <w:pPr>
        <w:widowControl w:val="0"/>
        <w:numPr>
          <w:ilvl w:val="0"/>
          <w:numId w:val="34"/>
        </w:numPr>
        <w:tabs>
          <w:tab w:val="left" w:pos="398"/>
        </w:tabs>
        <w:autoSpaceDE w:val="0"/>
        <w:autoSpaceDN w:val="0"/>
        <w:adjustRightInd w:val="0"/>
        <w:jc w:val="both"/>
      </w:pPr>
      <w:r w:rsidRPr="00604CFD">
        <w:t>Felek közösen nyilatkozzák és kötelezettséget vállalnak arra, hogy tekintettel a bevezető rendelkezésekben nevesített támogatásra, a jelen szerződésben foglaltak teljesítésének ellenőrzését minden olyan szervezet, hatóság, egyéb személy részére lehetővé teszik, amelyet erre jogszabály jogosít vagy kötelez.</w:t>
      </w:r>
    </w:p>
    <w:p w:rsidR="00604CFD" w:rsidRPr="00604CFD" w:rsidRDefault="00604CFD" w:rsidP="00604CFD">
      <w:pPr>
        <w:widowControl w:val="0"/>
        <w:numPr>
          <w:ilvl w:val="0"/>
          <w:numId w:val="34"/>
        </w:numPr>
        <w:tabs>
          <w:tab w:val="left" w:pos="398"/>
        </w:tabs>
        <w:autoSpaceDE w:val="0"/>
        <w:autoSpaceDN w:val="0"/>
        <w:adjustRightInd w:val="0"/>
        <w:jc w:val="both"/>
      </w:pPr>
      <w:r w:rsidRPr="00604CFD">
        <w:t xml:space="preserve">Felek ennek keretében biztosítani kötelesek, hogy az előzetesen részükre bejelentett helyszíni ellenőrzések alakalmával az erre feljogosított </w:t>
      </w:r>
      <w:proofErr w:type="spellStart"/>
      <w:r w:rsidRPr="00604CFD">
        <w:t>képviselőik</w:t>
      </w:r>
      <w:proofErr w:type="spellEnd"/>
      <w:r w:rsidRPr="00604CFD">
        <w:t xml:space="preserve"> jelen legyenek, és a szükséges dokumentumok rendelkezésre bocsátásával, a szükséges információk, kért adatok </w:t>
      </w:r>
      <w:proofErr w:type="gramStart"/>
      <w:r w:rsidRPr="00604CFD">
        <w:t>megadásával</w:t>
      </w:r>
      <w:proofErr w:type="gramEnd"/>
      <w:r w:rsidRPr="00604CFD">
        <w:t xml:space="preserve"> valamint a fizikai eszközökhöz való hozzáférés biztosításával segítik az ellenőrzések végrehajtását, továbbá a vizsgálat alapján készített jegyzőkönyv átvételét az ezzel érintettek aláírásukkal igazolják.</w:t>
      </w:r>
    </w:p>
    <w:p w:rsidR="00604CFD" w:rsidRDefault="009639B0" w:rsidP="009639B0">
      <w:pPr>
        <w:tabs>
          <w:tab w:val="left" w:pos="2131"/>
        </w:tabs>
        <w:autoSpaceDE w:val="0"/>
        <w:autoSpaceDN w:val="0"/>
        <w:adjustRightInd w:val="0"/>
      </w:pPr>
      <w:r>
        <w:t>17.6 Vállalkozó ajánlatában megtett, értékelésnél figyelembe vett vállalása:</w:t>
      </w:r>
    </w:p>
    <w:p w:rsidR="009639B0" w:rsidRDefault="009639B0" w:rsidP="009639B0">
      <w:pPr>
        <w:tabs>
          <w:tab w:val="left" w:pos="2131"/>
        </w:tabs>
        <w:autoSpaceDE w:val="0"/>
        <w:autoSpaceDN w:val="0"/>
        <w:adjustRightInd w:val="0"/>
        <w:ind w:left="706"/>
        <w:jc w:val="both"/>
      </w:pPr>
      <w:r>
        <w:t xml:space="preserve">1. rész esetén: </w:t>
      </w:r>
      <w:r w:rsidRPr="009639B0">
        <w:rPr>
          <w:iCs/>
        </w:rPr>
        <w:t>Beépítendő nyílászárók hőátbocsátási tényezője (kizárólag az üvegre vonatkozóan</w:t>
      </w:r>
      <w:r>
        <w:rPr>
          <w:iCs/>
        </w:rPr>
        <w:t>):</w:t>
      </w:r>
      <w:r w:rsidRPr="009639B0">
        <w:rPr>
          <w:iCs/>
        </w:rPr>
        <w:t xml:space="preserve"> </w:t>
      </w:r>
      <w:proofErr w:type="spellStart"/>
      <w:r w:rsidRPr="009639B0">
        <w:rPr>
          <w:iCs/>
        </w:rPr>
        <w:t>u</w:t>
      </w:r>
      <w:r w:rsidRPr="009639B0">
        <w:rPr>
          <w:iCs/>
          <w:vertAlign w:val="subscript"/>
        </w:rPr>
        <w:t>g</w:t>
      </w:r>
      <w:proofErr w:type="spellEnd"/>
      <w:r w:rsidRPr="009639B0">
        <w:rPr>
          <w:iCs/>
        </w:rPr>
        <w:t xml:space="preserve"> =</w:t>
      </w:r>
      <w:r>
        <w:rPr>
          <w:iCs/>
        </w:rPr>
        <w:t>……</w:t>
      </w:r>
      <w:r w:rsidRPr="009639B0">
        <w:rPr>
          <w:iCs/>
        </w:rPr>
        <w:t xml:space="preserve"> W/m</w:t>
      </w:r>
      <w:r w:rsidRPr="009639B0">
        <w:rPr>
          <w:iCs/>
          <w:vertAlign w:val="superscript"/>
        </w:rPr>
        <w:t>2</w:t>
      </w:r>
      <w:r w:rsidRPr="009639B0">
        <w:rPr>
          <w:iCs/>
        </w:rPr>
        <w:t>K</w:t>
      </w:r>
    </w:p>
    <w:p w:rsidR="009639B0" w:rsidRDefault="009639B0" w:rsidP="009639B0">
      <w:pPr>
        <w:tabs>
          <w:tab w:val="left" w:pos="2131"/>
        </w:tabs>
        <w:autoSpaceDE w:val="0"/>
        <w:autoSpaceDN w:val="0"/>
        <w:adjustRightInd w:val="0"/>
        <w:ind w:left="706"/>
        <w:jc w:val="both"/>
        <w:rPr>
          <w:iCs/>
        </w:rPr>
      </w:pPr>
      <w:r w:rsidRPr="009639B0">
        <w:rPr>
          <w:iCs/>
        </w:rPr>
        <w:t>Homlokzati falnál alkalmazott homlokzati hőszigetelés hővezetési tényezője</w:t>
      </w:r>
      <w:r>
        <w:rPr>
          <w:iCs/>
        </w:rPr>
        <w:t>:</w:t>
      </w:r>
      <w:r w:rsidRPr="009639B0">
        <w:rPr>
          <w:iCs/>
        </w:rPr>
        <w:t xml:space="preserve"> λ=</w:t>
      </w:r>
      <w:proofErr w:type="gramStart"/>
      <w:r>
        <w:rPr>
          <w:iCs/>
        </w:rPr>
        <w:t>…….</w:t>
      </w:r>
      <w:proofErr w:type="gramEnd"/>
      <w:r>
        <w:rPr>
          <w:iCs/>
        </w:rPr>
        <w:t>.</w:t>
      </w:r>
      <w:r w:rsidRPr="009639B0">
        <w:rPr>
          <w:iCs/>
        </w:rPr>
        <w:t xml:space="preserve"> W/</w:t>
      </w:r>
      <w:proofErr w:type="spellStart"/>
      <w:r w:rsidRPr="009639B0">
        <w:rPr>
          <w:iCs/>
        </w:rPr>
        <w:t>mK</w:t>
      </w:r>
      <w:proofErr w:type="spellEnd"/>
    </w:p>
    <w:p w:rsidR="009639B0" w:rsidRDefault="009639B0" w:rsidP="009639B0">
      <w:pPr>
        <w:tabs>
          <w:tab w:val="left" w:pos="2131"/>
        </w:tabs>
        <w:autoSpaceDE w:val="0"/>
        <w:autoSpaceDN w:val="0"/>
        <w:adjustRightInd w:val="0"/>
        <w:ind w:left="706"/>
        <w:jc w:val="both"/>
        <w:rPr>
          <w:iCs/>
        </w:rPr>
      </w:pPr>
      <w:r>
        <w:rPr>
          <w:iCs/>
        </w:rPr>
        <w:t xml:space="preserve">2. rész esetén: </w:t>
      </w:r>
      <w:r w:rsidRPr="009639B0">
        <w:rPr>
          <w:iCs/>
        </w:rPr>
        <w:t xml:space="preserve">Vezető szakember </w:t>
      </w:r>
      <w:r>
        <w:rPr>
          <w:iCs/>
        </w:rPr>
        <w:t xml:space="preserve">neve és </w:t>
      </w:r>
      <w:r w:rsidRPr="009639B0">
        <w:rPr>
          <w:iCs/>
        </w:rPr>
        <w:t>munkahelyi és/vagy közintézmények ellátására szolgáló főző és/vagy melegítő konyha felújításában és/vagy építésében szerzett tapasztalata (projektek száma (db)</w:t>
      </w:r>
      <w:r>
        <w:rPr>
          <w:iCs/>
        </w:rPr>
        <w:t>:</w:t>
      </w:r>
    </w:p>
    <w:p w:rsidR="009639B0" w:rsidRDefault="009639B0" w:rsidP="009639B0">
      <w:pPr>
        <w:tabs>
          <w:tab w:val="left" w:pos="2131"/>
        </w:tabs>
        <w:autoSpaceDE w:val="0"/>
        <w:autoSpaceDN w:val="0"/>
        <w:adjustRightInd w:val="0"/>
        <w:ind w:left="706"/>
        <w:jc w:val="both"/>
        <w:rPr>
          <w:iCs/>
        </w:rPr>
      </w:pPr>
      <w:r>
        <w:rPr>
          <w:iCs/>
        </w:rPr>
        <w:t>név: …………………………</w:t>
      </w:r>
      <w:proofErr w:type="gramStart"/>
      <w:r>
        <w:rPr>
          <w:iCs/>
        </w:rPr>
        <w:t>…….</w:t>
      </w:r>
      <w:proofErr w:type="gramEnd"/>
      <w:r>
        <w:rPr>
          <w:iCs/>
        </w:rPr>
        <w:t>.</w:t>
      </w:r>
    </w:p>
    <w:p w:rsidR="009639B0" w:rsidRDefault="009639B0" w:rsidP="009639B0">
      <w:pPr>
        <w:tabs>
          <w:tab w:val="left" w:pos="2131"/>
        </w:tabs>
        <w:autoSpaceDE w:val="0"/>
        <w:autoSpaceDN w:val="0"/>
        <w:adjustRightInd w:val="0"/>
        <w:ind w:left="706"/>
        <w:jc w:val="both"/>
        <w:rPr>
          <w:iCs/>
        </w:rPr>
      </w:pPr>
      <w:r>
        <w:rPr>
          <w:iCs/>
        </w:rPr>
        <w:t>tapasztalat: …………………</w:t>
      </w:r>
      <w:proofErr w:type="gramStart"/>
      <w:r>
        <w:rPr>
          <w:iCs/>
        </w:rPr>
        <w:t>…….</w:t>
      </w:r>
      <w:proofErr w:type="gramEnd"/>
      <w:r>
        <w:rPr>
          <w:iCs/>
        </w:rPr>
        <w:t>. db</w:t>
      </w:r>
    </w:p>
    <w:p w:rsidR="00604CFD" w:rsidRPr="00604CFD" w:rsidRDefault="00604CFD" w:rsidP="00604CFD">
      <w:pPr>
        <w:widowControl w:val="0"/>
        <w:numPr>
          <w:ilvl w:val="0"/>
          <w:numId w:val="35"/>
        </w:numPr>
        <w:tabs>
          <w:tab w:val="left" w:pos="398"/>
        </w:tabs>
        <w:autoSpaceDE w:val="0"/>
        <w:autoSpaceDN w:val="0"/>
        <w:adjustRightInd w:val="0"/>
        <w:jc w:val="both"/>
      </w:pPr>
      <w:r w:rsidRPr="00604CFD">
        <w:t>Felek kötelezettséget vállalnak azért, hogy a jelen szerződésben megjelölt postázási címük, e-mail megváltozása esetén az új postázási címről, e-</w:t>
      </w:r>
      <w:proofErr w:type="spellStart"/>
      <w:r w:rsidRPr="00604CFD">
        <w:t>mail</w:t>
      </w:r>
      <w:r w:rsidR="000F4997">
        <w:t>ról</w:t>
      </w:r>
      <w:proofErr w:type="spellEnd"/>
      <w:r w:rsidRPr="00604CFD">
        <w:t xml:space="preserve"> haladéktalanul -ugyancsak írásban - értesítik egymást. Az értesítés elmulasztásából, vagy késedelmes teljesítéséből eredő költségeket és károkat a mulasztó fél viseli.</w:t>
      </w:r>
    </w:p>
    <w:p w:rsidR="00604CFD" w:rsidRPr="00604CFD" w:rsidRDefault="00604CFD" w:rsidP="00604CFD">
      <w:pPr>
        <w:widowControl w:val="0"/>
        <w:numPr>
          <w:ilvl w:val="0"/>
          <w:numId w:val="35"/>
        </w:numPr>
        <w:tabs>
          <w:tab w:val="left" w:pos="398"/>
        </w:tabs>
        <w:autoSpaceDE w:val="0"/>
        <w:autoSpaceDN w:val="0"/>
        <w:adjustRightInd w:val="0"/>
        <w:jc w:val="both"/>
      </w:pPr>
      <w:r w:rsidRPr="00604CFD">
        <w:t>Az írásbeli értesítés megérkezettnek tekintendő személyes kézbesítés esetén a címzettnek történő átadáskor, amikor a címzett képviselője az átvételt megerősíti vagy megtagadja;</w:t>
      </w:r>
    </w:p>
    <w:p w:rsidR="00604CFD" w:rsidRPr="00604CFD" w:rsidRDefault="00604CFD" w:rsidP="00604CFD">
      <w:pPr>
        <w:autoSpaceDE w:val="0"/>
        <w:autoSpaceDN w:val="0"/>
        <w:adjustRightInd w:val="0"/>
        <w:ind w:left="1134" w:hanging="567"/>
        <w:jc w:val="both"/>
      </w:pPr>
      <w:r w:rsidRPr="00604CFD">
        <w:lastRenderedPageBreak/>
        <w:t xml:space="preserve">• </w:t>
      </w:r>
      <w:r w:rsidRPr="00604CFD">
        <w:tab/>
        <w:t>e-mailen történő kézbesítés esetén abban az időpontban, amikor a e-mailt (a feladást igazoló gépi vevény szerint sikeresen) elküldték a címzett e-mail címére és amennyiben a e-mailt nem munkanapon vagy munkanapon, du 14.00 órát követően küldik el, a következő munkanap 10.00 órakor;</w:t>
      </w:r>
    </w:p>
    <w:p w:rsidR="00604CFD" w:rsidRPr="00604CFD" w:rsidRDefault="00604CFD" w:rsidP="00604CFD">
      <w:pPr>
        <w:autoSpaceDE w:val="0"/>
        <w:autoSpaceDN w:val="0"/>
        <w:adjustRightInd w:val="0"/>
        <w:ind w:left="1134" w:hanging="567"/>
      </w:pPr>
      <w:r w:rsidRPr="00604CFD">
        <w:t xml:space="preserve">•   </w:t>
      </w:r>
      <w:r w:rsidRPr="00604CFD">
        <w:tab/>
        <w:t>postán vagy futárszolgálattal történő kézbesítés esetén a címzettnek történő átadáskor, amikor a címzett képviselője az átvételt megerősíti, vagy megtagadja.</w:t>
      </w:r>
    </w:p>
    <w:p w:rsidR="00604CFD" w:rsidRPr="00604CFD" w:rsidRDefault="00604CFD" w:rsidP="009639B0">
      <w:pPr>
        <w:tabs>
          <w:tab w:val="left" w:pos="398"/>
        </w:tabs>
        <w:autoSpaceDE w:val="0"/>
        <w:autoSpaceDN w:val="0"/>
        <w:adjustRightInd w:val="0"/>
        <w:jc w:val="both"/>
      </w:pPr>
      <w:r w:rsidRPr="00604CFD">
        <w:t>17.9</w:t>
      </w:r>
      <w:r w:rsidRPr="00604CFD">
        <w:tab/>
        <w:t xml:space="preserve">A jelen szerződésben nem szabályozott kérdésekben a Polgári Törvénykönyvről szóló 2013. évi </w:t>
      </w:r>
      <w:proofErr w:type="gramStart"/>
      <w:r w:rsidRPr="00604CFD">
        <w:t>V.törvény</w:t>
      </w:r>
      <w:proofErr w:type="gramEnd"/>
      <w:r w:rsidRPr="00604CFD">
        <w:t xml:space="preserve"> (Ptk.), a közbeszerzésekről szóló 2015. évi CXLIII. törvény (Kbt.) és a vonatkozó egyéb jogszabályok rendelkezéseit kell alkalmazni.</w:t>
      </w:r>
    </w:p>
    <w:p w:rsidR="00604CFD" w:rsidRPr="00604CFD" w:rsidRDefault="00604CFD" w:rsidP="009639B0">
      <w:pPr>
        <w:tabs>
          <w:tab w:val="left" w:pos="691"/>
        </w:tabs>
        <w:autoSpaceDE w:val="0"/>
        <w:autoSpaceDN w:val="0"/>
        <w:adjustRightInd w:val="0"/>
        <w:jc w:val="both"/>
      </w:pPr>
      <w:r w:rsidRPr="00604CFD">
        <w:t>17.10</w:t>
      </w:r>
      <w:r w:rsidRPr="00604CFD">
        <w:tab/>
        <w:t>A Felek megállapodnak abban, hogy jelen szerződés teljesítése során a másik fél tudomására jutott valamennyi információ üzleti titkot (Ptk. 2:47.§) képez. Vállalkozó a rendelkezésére bocsátott adatokat, dokumentumokat, illetve egyéb tudomására jutott információt a jelen szerződés keretén kívül nem használhatja fel, azokat a Megrendelő érdekeit sértő vagy veszélyeztető módon nem kezelheti, harmadik fél számára semmilyen formában nem szolgáltathatja ki, kivéve, ha erre írásbeli felhatalmazást kap. A Felek rögzítik, hogy a titoktartási kötelezettség a jogszabály alapján</w:t>
      </w:r>
      <w:r w:rsidRPr="00604CFD">
        <w:br/>
        <w:t>nyilvános (vagy harmadik személy által megismerhető) adatokra nem terjed ki. A Megrendelő tájékoztatja a Vállalkozót, hogy a jelen szerződést a Kbt. 43.§ (1) bekezdés d) pont alapján közzéteszi, és az információs önrendelkezési jogról és az információszabadságról szóló 2011 évi CXII. törvény rendelkezései alapján arról adatigénylés esetén egyéb módon is tájékoztatást ad.</w:t>
      </w:r>
    </w:p>
    <w:p w:rsidR="00604CFD" w:rsidRPr="00604CFD" w:rsidRDefault="00604CFD" w:rsidP="00604CFD">
      <w:pPr>
        <w:autoSpaceDE w:val="0"/>
        <w:autoSpaceDN w:val="0"/>
        <w:adjustRightInd w:val="0"/>
        <w:jc w:val="both"/>
      </w:pPr>
      <w:r w:rsidRPr="00604CFD">
        <w:t>A szerződést a Felek annak elolvasása és közös értelmezése után, mint szerződéses akaratukkal mindenben megegyezőt jóváhagyólag írják alá. A szerződés mindkét fél aláírásával lép hatályba.</w:t>
      </w:r>
    </w:p>
    <w:p w:rsidR="00604CFD" w:rsidRPr="00604CFD" w:rsidRDefault="00604CFD" w:rsidP="00604CFD">
      <w:pPr>
        <w:autoSpaceDE w:val="0"/>
        <w:autoSpaceDN w:val="0"/>
        <w:adjustRightInd w:val="0"/>
        <w:jc w:val="both"/>
      </w:pPr>
      <w:r w:rsidRPr="00604CFD">
        <w:t>Szerződő Felek a jelen szerződést - mely ……</w:t>
      </w:r>
      <w:proofErr w:type="gramStart"/>
      <w:r w:rsidRPr="00604CFD">
        <w:t>…….</w:t>
      </w:r>
      <w:proofErr w:type="gramEnd"/>
      <w:r w:rsidRPr="00604CFD">
        <w:t>. oldalból áll, amiből ………………… oldal a 2 db melléklet részét képezi - áttanulmányozás után, mint szándékukkal és ügyleti akaratukkal mindenben megegyezőt, 4 eredeti példányban - melyből 3 eredeti példány Megrendelőt és 1 eredeti példány Vállalkozót illeti - a létrehozására irányuló jogosultságuk birtokában, cégszerűen írták alá, és minden oldalt szignáltak.</w:t>
      </w:r>
    </w:p>
    <w:p w:rsidR="00604CFD" w:rsidRPr="00604CFD" w:rsidRDefault="00604CFD" w:rsidP="00604CFD">
      <w:pPr>
        <w:autoSpaceDE w:val="0"/>
        <w:autoSpaceDN w:val="0"/>
        <w:adjustRightInd w:val="0"/>
        <w:spacing w:line="240" w:lineRule="exact"/>
        <w:jc w:val="both"/>
        <w:rPr>
          <w:rFonts w:ascii="Arial" w:hAnsi="Arial" w:cs="Arial"/>
          <w:sz w:val="20"/>
          <w:szCs w:val="20"/>
        </w:rPr>
      </w:pPr>
    </w:p>
    <w:p w:rsidR="00604CFD" w:rsidRPr="00604CFD" w:rsidRDefault="00604CFD" w:rsidP="00604CFD">
      <w:pPr>
        <w:jc w:val="both"/>
      </w:pPr>
      <w:r w:rsidRPr="00604CFD">
        <w:t>……………</w:t>
      </w:r>
      <w:proofErr w:type="gramStart"/>
      <w:r w:rsidRPr="00604CFD">
        <w:t>…….</w:t>
      </w:r>
      <w:proofErr w:type="gramEnd"/>
      <w:r w:rsidRPr="00604CFD">
        <w:t>., 2017. …………………. „       „</w:t>
      </w:r>
    </w:p>
    <w:p w:rsidR="00604CFD" w:rsidRPr="00604CFD" w:rsidRDefault="00604CFD" w:rsidP="00604CFD">
      <w:pPr>
        <w:jc w:val="both"/>
      </w:pPr>
    </w:p>
    <w:p w:rsidR="00604CFD" w:rsidRPr="00604CFD" w:rsidRDefault="00604CFD" w:rsidP="00604CFD">
      <w:pPr>
        <w:jc w:val="both"/>
      </w:pPr>
    </w:p>
    <w:p w:rsidR="00604CFD" w:rsidRPr="00604CFD" w:rsidRDefault="00604CFD" w:rsidP="00604CFD">
      <w:pPr>
        <w:jc w:val="both"/>
      </w:pPr>
    </w:p>
    <w:p w:rsidR="00604CFD" w:rsidRPr="00604CFD" w:rsidRDefault="00604CFD" w:rsidP="00604CFD">
      <w:pPr>
        <w:jc w:val="both"/>
      </w:pPr>
    </w:p>
    <w:tbl>
      <w:tblPr>
        <w:tblW w:w="9391" w:type="dxa"/>
        <w:tblLook w:val="01E0" w:firstRow="1" w:lastRow="1" w:firstColumn="1" w:lastColumn="1" w:noHBand="0" w:noVBand="0"/>
      </w:tblPr>
      <w:tblGrid>
        <w:gridCol w:w="3165"/>
        <w:gridCol w:w="2505"/>
        <w:gridCol w:w="3721"/>
      </w:tblGrid>
      <w:tr w:rsidR="009D5F94" w:rsidRPr="00604CFD" w:rsidTr="009D5F94">
        <w:tc>
          <w:tcPr>
            <w:tcW w:w="3165" w:type="dxa"/>
            <w:shd w:val="clear" w:color="auto" w:fill="auto"/>
          </w:tcPr>
          <w:p w:rsidR="009D5F94" w:rsidRPr="00604CFD" w:rsidRDefault="009D5F94" w:rsidP="009D5F94">
            <w:pPr>
              <w:jc w:val="center"/>
              <w:rPr>
                <w:b/>
              </w:rPr>
            </w:pPr>
            <w:r w:rsidRPr="00604CFD">
              <w:rPr>
                <w:b/>
              </w:rPr>
              <w:t>……………………….</w:t>
            </w:r>
          </w:p>
        </w:tc>
        <w:tc>
          <w:tcPr>
            <w:tcW w:w="2505" w:type="dxa"/>
          </w:tcPr>
          <w:p w:rsidR="009D5F94" w:rsidRPr="00604CFD" w:rsidRDefault="009D5F94" w:rsidP="009D5F94">
            <w:pPr>
              <w:jc w:val="center"/>
              <w:rPr>
                <w:b/>
              </w:rPr>
            </w:pPr>
          </w:p>
        </w:tc>
        <w:tc>
          <w:tcPr>
            <w:tcW w:w="3721" w:type="dxa"/>
            <w:shd w:val="clear" w:color="auto" w:fill="auto"/>
          </w:tcPr>
          <w:p w:rsidR="009D5F94" w:rsidRPr="00604CFD" w:rsidRDefault="009D5F94" w:rsidP="009D5F94">
            <w:pPr>
              <w:jc w:val="center"/>
              <w:rPr>
                <w:b/>
              </w:rPr>
            </w:pPr>
            <w:r w:rsidRPr="00604CFD">
              <w:rPr>
                <w:b/>
              </w:rPr>
              <w:t>……………………………..</w:t>
            </w:r>
          </w:p>
        </w:tc>
      </w:tr>
      <w:tr w:rsidR="009D5F94" w:rsidRPr="00604CFD" w:rsidTr="009D5F94">
        <w:tc>
          <w:tcPr>
            <w:tcW w:w="3165" w:type="dxa"/>
            <w:shd w:val="clear" w:color="auto" w:fill="auto"/>
          </w:tcPr>
          <w:p w:rsidR="009D5F94" w:rsidRDefault="009639B0" w:rsidP="009D5F94">
            <w:pPr>
              <w:jc w:val="center"/>
              <w:rPr>
                <w:b/>
              </w:rPr>
            </w:pPr>
            <w:r>
              <w:rPr>
                <w:b/>
              </w:rPr>
              <w:t>dr. Mezey Attila</w:t>
            </w:r>
          </w:p>
          <w:p w:rsidR="009D5F94" w:rsidRPr="00604CFD" w:rsidRDefault="009D5F94" w:rsidP="009D5F94">
            <w:pPr>
              <w:jc w:val="center"/>
              <w:rPr>
                <w:b/>
              </w:rPr>
            </w:pPr>
            <w:r w:rsidRPr="00604CFD">
              <w:rPr>
                <w:b/>
              </w:rPr>
              <w:t>polgármester</w:t>
            </w:r>
          </w:p>
        </w:tc>
        <w:tc>
          <w:tcPr>
            <w:tcW w:w="2505" w:type="dxa"/>
          </w:tcPr>
          <w:p w:rsidR="009D5F94" w:rsidRPr="00604CFD" w:rsidRDefault="009D5F94" w:rsidP="009D5F94">
            <w:pPr>
              <w:jc w:val="center"/>
              <w:rPr>
                <w:b/>
              </w:rPr>
            </w:pPr>
          </w:p>
        </w:tc>
        <w:tc>
          <w:tcPr>
            <w:tcW w:w="3721" w:type="dxa"/>
            <w:shd w:val="clear" w:color="auto" w:fill="auto"/>
          </w:tcPr>
          <w:p w:rsidR="009D5F94" w:rsidRPr="00604CFD" w:rsidRDefault="009D5F94" w:rsidP="009D5F94">
            <w:pPr>
              <w:jc w:val="center"/>
              <w:rPr>
                <w:b/>
              </w:rPr>
            </w:pPr>
            <w:r w:rsidRPr="00604CFD">
              <w:rPr>
                <w:b/>
              </w:rPr>
              <w:t>Vállalkozó</w:t>
            </w:r>
          </w:p>
        </w:tc>
      </w:tr>
      <w:tr w:rsidR="009D5F94" w:rsidRPr="00604CFD" w:rsidTr="009D5F94">
        <w:tc>
          <w:tcPr>
            <w:tcW w:w="3165" w:type="dxa"/>
            <w:shd w:val="clear" w:color="auto" w:fill="auto"/>
          </w:tcPr>
          <w:p w:rsidR="009D5F94" w:rsidRPr="00604CFD" w:rsidRDefault="009D5F94" w:rsidP="009D5F94">
            <w:pPr>
              <w:jc w:val="center"/>
              <w:rPr>
                <w:b/>
              </w:rPr>
            </w:pPr>
            <w:r w:rsidRPr="00604CFD">
              <w:rPr>
                <w:b/>
              </w:rPr>
              <w:t>Megrendelő részéről</w:t>
            </w:r>
          </w:p>
        </w:tc>
        <w:tc>
          <w:tcPr>
            <w:tcW w:w="2505" w:type="dxa"/>
          </w:tcPr>
          <w:p w:rsidR="009D5F94" w:rsidRPr="00604CFD" w:rsidRDefault="009D5F94" w:rsidP="009D5F94">
            <w:pPr>
              <w:jc w:val="center"/>
              <w:rPr>
                <w:b/>
              </w:rPr>
            </w:pPr>
          </w:p>
        </w:tc>
        <w:tc>
          <w:tcPr>
            <w:tcW w:w="3721" w:type="dxa"/>
            <w:shd w:val="clear" w:color="auto" w:fill="auto"/>
          </w:tcPr>
          <w:p w:rsidR="009D5F94" w:rsidRPr="00604CFD" w:rsidRDefault="009D5F94" w:rsidP="009D5F94">
            <w:pPr>
              <w:jc w:val="center"/>
              <w:rPr>
                <w:b/>
              </w:rPr>
            </w:pPr>
            <w:r w:rsidRPr="00604CFD">
              <w:rPr>
                <w:b/>
              </w:rPr>
              <w:t>Vállalkozó részéről</w:t>
            </w:r>
          </w:p>
        </w:tc>
      </w:tr>
      <w:tr w:rsidR="009D5F94" w:rsidRPr="00604CFD" w:rsidTr="009D5F94">
        <w:tc>
          <w:tcPr>
            <w:tcW w:w="3165" w:type="dxa"/>
            <w:shd w:val="clear" w:color="auto" w:fill="auto"/>
          </w:tcPr>
          <w:p w:rsidR="009D5F94" w:rsidRPr="00604CFD" w:rsidRDefault="009639B0" w:rsidP="009D5F94">
            <w:pPr>
              <w:jc w:val="center"/>
              <w:rPr>
                <w:b/>
              </w:rPr>
            </w:pPr>
            <w:r>
              <w:rPr>
                <w:b/>
              </w:rPr>
              <w:t>Gyömrő Város</w:t>
            </w:r>
            <w:r w:rsidR="009D5F94" w:rsidRPr="00604CFD">
              <w:rPr>
                <w:b/>
              </w:rPr>
              <w:t xml:space="preserve"> Önkormányzata</w:t>
            </w:r>
          </w:p>
        </w:tc>
        <w:tc>
          <w:tcPr>
            <w:tcW w:w="2505" w:type="dxa"/>
          </w:tcPr>
          <w:p w:rsidR="009D5F94" w:rsidRPr="00604CFD" w:rsidRDefault="009D5F94" w:rsidP="009D5F94">
            <w:pPr>
              <w:jc w:val="center"/>
              <w:rPr>
                <w:b/>
              </w:rPr>
            </w:pPr>
          </w:p>
        </w:tc>
        <w:tc>
          <w:tcPr>
            <w:tcW w:w="3721" w:type="dxa"/>
            <w:shd w:val="clear" w:color="auto" w:fill="auto"/>
          </w:tcPr>
          <w:p w:rsidR="009D5F94" w:rsidRPr="00604CFD" w:rsidRDefault="009D5F94" w:rsidP="009D5F94">
            <w:pPr>
              <w:jc w:val="center"/>
              <w:rPr>
                <w:b/>
              </w:rPr>
            </w:pPr>
            <w:r w:rsidRPr="00604CFD">
              <w:rPr>
                <w:rFonts w:ascii="Arial" w:eastAsiaTheme="minorHAnsi" w:hAnsi="Arial" w:cs="Arial"/>
                <w:b/>
                <w:color w:val="333333"/>
                <w:sz w:val="21"/>
                <w:szCs w:val="21"/>
                <w:lang w:eastAsia="en-US"/>
              </w:rPr>
              <w:t>……………………………………..</w:t>
            </w:r>
          </w:p>
        </w:tc>
      </w:tr>
    </w:tbl>
    <w:p w:rsidR="00604CFD" w:rsidRPr="00604CFD" w:rsidRDefault="00604CFD" w:rsidP="00604CFD"/>
    <w:p w:rsidR="001728B8" w:rsidRPr="00376DBD" w:rsidRDefault="001728B8" w:rsidP="00D409F4">
      <w:pPr>
        <w:outlineLvl w:val="1"/>
        <w:rPr>
          <w:b/>
          <w:i/>
          <w:sz w:val="32"/>
          <w:szCs w:val="32"/>
        </w:rPr>
      </w:pPr>
    </w:p>
    <w:p w:rsidR="00DA381D" w:rsidRPr="00376DBD" w:rsidRDefault="00DA381D" w:rsidP="00DA381D">
      <w:pPr>
        <w:tabs>
          <w:tab w:val="left" w:pos="5400"/>
          <w:tab w:val="left" w:pos="6480"/>
        </w:tabs>
        <w:rPr>
          <w:b/>
        </w:rPr>
      </w:pPr>
    </w:p>
    <w:p w:rsidR="009D5F94" w:rsidRDefault="009D5F94">
      <w:pPr>
        <w:rPr>
          <w:b/>
          <w:bCs/>
          <w:sz w:val="32"/>
          <w:szCs w:val="32"/>
        </w:rPr>
      </w:pPr>
      <w:bookmarkStart w:id="121" w:name="_Toc307650142"/>
      <w:bookmarkStart w:id="122" w:name="_Toc307650019"/>
      <w:bookmarkStart w:id="123" w:name="_Toc306617324"/>
      <w:bookmarkStart w:id="124" w:name="_Toc306617254"/>
      <w:bookmarkStart w:id="125" w:name="_Toc306549749"/>
      <w:bookmarkStart w:id="126" w:name="_Toc303057408"/>
      <w:bookmarkStart w:id="127" w:name="_Toc303057185"/>
      <w:bookmarkStart w:id="128" w:name="_Toc296699706"/>
      <w:bookmarkStart w:id="129" w:name="_Toc296679322"/>
      <w:bookmarkStart w:id="130" w:name="_Toc296667329"/>
      <w:bookmarkStart w:id="131" w:name="_Toc296667232"/>
      <w:bookmarkStart w:id="132" w:name="_Toc310429301"/>
      <w:bookmarkStart w:id="133" w:name="_Toc314562009"/>
      <w:bookmarkStart w:id="134" w:name="_Toc318884224"/>
      <w:bookmarkStart w:id="135" w:name="_Toc326847780"/>
      <w:bookmarkStart w:id="136" w:name="_Toc326847946"/>
      <w:r>
        <w:rPr>
          <w:b/>
          <w:bCs/>
          <w:sz w:val="32"/>
          <w:szCs w:val="32"/>
        </w:rPr>
        <w:br w:type="page"/>
      </w:r>
    </w:p>
    <w:p w:rsidR="00F401B2" w:rsidRPr="00F534FE" w:rsidRDefault="00F401B2" w:rsidP="00F534FE">
      <w:pPr>
        <w:keepNext/>
        <w:jc w:val="center"/>
        <w:outlineLvl w:val="1"/>
        <w:rPr>
          <w:b/>
          <w:bCs/>
          <w:sz w:val="32"/>
          <w:szCs w:val="32"/>
        </w:rPr>
      </w:pPr>
      <w:bookmarkStart w:id="137" w:name="_Toc509761596"/>
      <w:r w:rsidRPr="00F534FE">
        <w:rPr>
          <w:b/>
          <w:bCs/>
          <w:sz w:val="32"/>
          <w:szCs w:val="32"/>
        </w:rPr>
        <w:lastRenderedPageBreak/>
        <w:t>V. MELLÉKLETEK</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F401B2" w:rsidRPr="00376DBD" w:rsidRDefault="00F401B2" w:rsidP="00F401B2">
      <w:pPr>
        <w:tabs>
          <w:tab w:val="center" w:pos="7020"/>
          <w:tab w:val="right" w:pos="7740"/>
        </w:tabs>
        <w:rPr>
          <w:sz w:val="36"/>
        </w:rPr>
      </w:pPr>
    </w:p>
    <w:p w:rsidR="001F1C8C" w:rsidRPr="00376DBD" w:rsidRDefault="001F1C8C" w:rsidP="00AE7EDD">
      <w:pPr>
        <w:tabs>
          <w:tab w:val="left" w:pos="1080"/>
          <w:tab w:val="right" w:pos="8820"/>
        </w:tabs>
        <w:spacing w:before="120" w:after="120"/>
        <w:ind w:left="1078" w:hanging="539"/>
        <w:jc w:val="both"/>
      </w:pPr>
      <w:r w:rsidRPr="00376DBD">
        <w:t>V/1. Felolvasólap</w:t>
      </w:r>
    </w:p>
    <w:p w:rsidR="001F1C8C" w:rsidRPr="00376DBD" w:rsidRDefault="001F1C8C" w:rsidP="00AE7EDD">
      <w:pPr>
        <w:tabs>
          <w:tab w:val="left" w:pos="540"/>
          <w:tab w:val="right" w:pos="8820"/>
        </w:tabs>
        <w:spacing w:before="120" w:after="120"/>
        <w:ind w:left="540"/>
        <w:jc w:val="both"/>
      </w:pPr>
      <w:r w:rsidRPr="00376DBD">
        <w:t>V/2. Kizáró okokkal kapcsolatos Kbt. 62. § (1</w:t>
      </w:r>
      <w:r w:rsidR="00AE7EDD">
        <w:t xml:space="preserve">) bekezdés g) – k), </w:t>
      </w:r>
      <w:r w:rsidR="00F534FE">
        <w:t xml:space="preserve">m) </w:t>
      </w:r>
      <w:r w:rsidR="00AE7EDD">
        <w:t xml:space="preserve">és q) </w:t>
      </w:r>
      <w:r w:rsidR="00F534FE">
        <w:t>pontok</w:t>
      </w:r>
      <w:r w:rsidRPr="00376DBD">
        <w:t xml:space="preserve"> szerinti nyilatkozat</w:t>
      </w:r>
    </w:p>
    <w:p w:rsidR="00F534FE" w:rsidRPr="00F534FE" w:rsidRDefault="00F534FE" w:rsidP="00AE7EDD">
      <w:pPr>
        <w:tabs>
          <w:tab w:val="left" w:pos="540"/>
          <w:tab w:val="right" w:pos="8820"/>
        </w:tabs>
        <w:spacing w:before="120" w:after="120"/>
        <w:ind w:left="540"/>
        <w:jc w:val="both"/>
      </w:pPr>
      <w:r w:rsidRPr="00F534FE">
        <w:t>V/</w:t>
      </w:r>
      <w:r w:rsidR="00E17CFF">
        <w:t>3</w:t>
      </w:r>
      <w:r w:rsidRPr="00F534FE">
        <w:t xml:space="preserve">. </w:t>
      </w:r>
      <w:r w:rsidRPr="00F534FE">
        <w:rPr>
          <w:iCs/>
        </w:rPr>
        <w:t>Nyilatkozat változásbejegyzésről</w:t>
      </w:r>
      <w:r w:rsidRPr="00F534FE">
        <w:t xml:space="preserve"> </w:t>
      </w:r>
    </w:p>
    <w:p w:rsidR="001F1C8C" w:rsidRPr="00376DBD" w:rsidRDefault="001F1C8C" w:rsidP="00AE7EDD">
      <w:pPr>
        <w:tabs>
          <w:tab w:val="left" w:pos="540"/>
          <w:tab w:val="right" w:pos="8820"/>
        </w:tabs>
        <w:spacing w:before="120" w:after="120"/>
        <w:ind w:left="540"/>
        <w:jc w:val="both"/>
      </w:pPr>
      <w:r w:rsidRPr="00376DBD">
        <w:t>V/</w:t>
      </w:r>
      <w:r w:rsidR="00E17CFF">
        <w:t>4</w:t>
      </w:r>
      <w:r w:rsidRPr="00376DBD">
        <w:t>. A Kbt. 66. § (4) bekezdés szerinti nyilatkozat</w:t>
      </w:r>
    </w:p>
    <w:p w:rsidR="001F1C8C" w:rsidRPr="00376DBD" w:rsidRDefault="001F1C8C" w:rsidP="00AE7EDD">
      <w:pPr>
        <w:tabs>
          <w:tab w:val="left" w:pos="540"/>
          <w:tab w:val="right" w:pos="8820"/>
        </w:tabs>
        <w:spacing w:before="120" w:after="120"/>
        <w:ind w:left="540"/>
        <w:jc w:val="both"/>
      </w:pPr>
      <w:r w:rsidRPr="00376DBD">
        <w:t>V/</w:t>
      </w:r>
      <w:r w:rsidR="00E17CFF">
        <w:t>5</w:t>
      </w:r>
      <w:r w:rsidRPr="00376DBD">
        <w:t xml:space="preserve"> A Kbt. 66.§ (6) bekezdése szerinti nyilatkozat, az alvállalkozókról</w:t>
      </w:r>
    </w:p>
    <w:p w:rsidR="001F1C8C" w:rsidRPr="00376DBD" w:rsidRDefault="001F1C8C" w:rsidP="00AE7EDD">
      <w:pPr>
        <w:tabs>
          <w:tab w:val="left" w:pos="540"/>
          <w:tab w:val="right" w:pos="8820"/>
        </w:tabs>
        <w:spacing w:before="120" w:after="120"/>
        <w:ind w:left="540"/>
        <w:jc w:val="both"/>
        <w:rPr>
          <w:iCs/>
        </w:rPr>
      </w:pPr>
      <w:r w:rsidRPr="00376DBD">
        <w:rPr>
          <w:iCs/>
        </w:rPr>
        <w:t>V/</w:t>
      </w:r>
      <w:r w:rsidR="007E602B">
        <w:rPr>
          <w:iCs/>
        </w:rPr>
        <w:t>6</w:t>
      </w:r>
      <w:r w:rsidRPr="00376DBD">
        <w:rPr>
          <w:iCs/>
        </w:rPr>
        <w:t>. A Kbt. 66. § (2) bekezdés szerinti nyilatkozat</w:t>
      </w:r>
    </w:p>
    <w:p w:rsidR="001F1C8C" w:rsidRPr="00376DBD" w:rsidRDefault="001F1C8C" w:rsidP="00AE7EDD">
      <w:pPr>
        <w:tabs>
          <w:tab w:val="left" w:pos="540"/>
          <w:tab w:val="right" w:pos="8820"/>
        </w:tabs>
        <w:spacing w:before="120" w:after="120"/>
        <w:ind w:left="540"/>
        <w:jc w:val="both"/>
        <w:rPr>
          <w:iCs/>
        </w:rPr>
      </w:pPr>
      <w:r w:rsidRPr="00376DBD">
        <w:rPr>
          <w:iCs/>
        </w:rPr>
        <w:t>V/</w:t>
      </w:r>
      <w:r w:rsidR="007E602B">
        <w:rPr>
          <w:iCs/>
        </w:rPr>
        <w:t>7</w:t>
      </w:r>
      <w:r w:rsidRPr="00376DBD">
        <w:rPr>
          <w:iCs/>
        </w:rPr>
        <w:t>. Az elektronikusan benyújtott példány azonosságára vonatkozó nyilatkozat</w:t>
      </w:r>
    </w:p>
    <w:p w:rsidR="00FB7840" w:rsidRDefault="00FB7840" w:rsidP="00AE7EDD">
      <w:pPr>
        <w:tabs>
          <w:tab w:val="left" w:pos="540"/>
          <w:tab w:val="right" w:pos="8820"/>
        </w:tabs>
        <w:spacing w:before="120" w:after="120"/>
        <w:ind w:left="540"/>
        <w:jc w:val="both"/>
        <w:rPr>
          <w:iCs/>
        </w:rPr>
      </w:pPr>
      <w:r w:rsidRPr="00F534FE">
        <w:rPr>
          <w:iCs/>
        </w:rPr>
        <w:t>V/</w:t>
      </w:r>
      <w:r w:rsidR="007E602B">
        <w:rPr>
          <w:iCs/>
        </w:rPr>
        <w:t>8</w:t>
      </w:r>
      <w:r w:rsidRPr="00F534FE">
        <w:rPr>
          <w:iCs/>
        </w:rPr>
        <w:t xml:space="preserve">. </w:t>
      </w:r>
      <w:r w:rsidR="00F534FE" w:rsidRPr="00F534FE">
        <w:rPr>
          <w:iCs/>
        </w:rPr>
        <w:t>Nyilatkozat a Kbt. 25. § (4) bekezdés szerinti összeférhetetlenséggel kapcsolatban</w:t>
      </w:r>
    </w:p>
    <w:p w:rsidR="00B50E9F" w:rsidRDefault="00B50E9F" w:rsidP="00AE7EDD">
      <w:pPr>
        <w:tabs>
          <w:tab w:val="left" w:pos="540"/>
          <w:tab w:val="right" w:pos="8820"/>
        </w:tabs>
        <w:spacing w:before="120" w:after="120"/>
        <w:ind w:left="540"/>
        <w:jc w:val="both"/>
        <w:rPr>
          <w:iCs/>
        </w:rPr>
      </w:pPr>
      <w:r>
        <w:rPr>
          <w:iCs/>
        </w:rPr>
        <w:t>V/9. Önéletrajz minta rendelkezésre állási nyilatkozattal</w:t>
      </w:r>
    </w:p>
    <w:p w:rsidR="00F401B2" w:rsidRPr="00376DBD" w:rsidRDefault="00F401B2" w:rsidP="00F401B2">
      <w:pPr>
        <w:tabs>
          <w:tab w:val="left" w:pos="1080"/>
          <w:tab w:val="right" w:pos="8820"/>
        </w:tabs>
        <w:spacing w:before="120" w:after="120"/>
        <w:ind w:left="1080" w:hanging="540"/>
      </w:pPr>
    </w:p>
    <w:p w:rsidR="00F401B2" w:rsidRPr="00376DBD" w:rsidRDefault="00F401B2" w:rsidP="001F1C8C">
      <w:pPr>
        <w:tabs>
          <w:tab w:val="left" w:pos="1080"/>
          <w:tab w:val="right" w:pos="8820"/>
        </w:tabs>
        <w:spacing w:before="120" w:after="120"/>
      </w:pPr>
    </w:p>
    <w:p w:rsidR="001F1C8C" w:rsidRPr="00376DBD" w:rsidRDefault="001F1C8C" w:rsidP="001F1C8C">
      <w:pPr>
        <w:tabs>
          <w:tab w:val="left" w:pos="1080"/>
          <w:tab w:val="right" w:pos="8820"/>
        </w:tabs>
        <w:spacing w:before="120" w:after="120"/>
      </w:pPr>
      <w:r w:rsidRPr="00376DBD">
        <w:br w:type="page"/>
      </w:r>
    </w:p>
    <w:p w:rsidR="00F401B2" w:rsidRPr="00376DBD" w:rsidRDefault="00F401B2" w:rsidP="00F401B2">
      <w:pPr>
        <w:keepNext/>
        <w:jc w:val="right"/>
        <w:outlineLvl w:val="1"/>
        <w:rPr>
          <w:b/>
          <w:bCs/>
          <w:i/>
        </w:rPr>
      </w:pPr>
      <w:bookmarkStart w:id="138" w:name="_Toc307650143"/>
      <w:bookmarkStart w:id="139" w:name="_Toc307650020"/>
      <w:bookmarkStart w:id="140" w:name="_Toc306617325"/>
      <w:bookmarkStart w:id="141" w:name="_Toc306617255"/>
      <w:bookmarkStart w:id="142" w:name="_Toc306549750"/>
      <w:bookmarkStart w:id="143" w:name="_Toc303057409"/>
      <w:bookmarkStart w:id="144" w:name="_Toc303057186"/>
      <w:bookmarkStart w:id="145" w:name="_Toc296699707"/>
      <w:bookmarkStart w:id="146" w:name="_Toc296679323"/>
      <w:bookmarkStart w:id="147" w:name="_Toc296667330"/>
      <w:bookmarkStart w:id="148" w:name="_Toc296667233"/>
      <w:bookmarkStart w:id="149" w:name="_Toc310429302"/>
      <w:bookmarkStart w:id="150" w:name="_Toc314562010"/>
      <w:bookmarkStart w:id="151" w:name="_Toc318884225"/>
      <w:bookmarkStart w:id="152" w:name="_Toc326847781"/>
      <w:bookmarkStart w:id="153" w:name="_Toc326847947"/>
      <w:bookmarkStart w:id="154" w:name="_Toc509761597"/>
      <w:r w:rsidRPr="00376DBD">
        <w:rPr>
          <w:b/>
          <w:bCs/>
          <w:i/>
        </w:rPr>
        <w:lastRenderedPageBreak/>
        <w:t>V/1. számú melléklet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F401B2" w:rsidRPr="00376DBD" w:rsidRDefault="00F401B2" w:rsidP="00D409F4">
      <w:pPr>
        <w:keepNext/>
        <w:jc w:val="center"/>
        <w:rPr>
          <w:b/>
          <w:bCs/>
          <w:i/>
          <w:sz w:val="32"/>
          <w:szCs w:val="32"/>
        </w:rPr>
      </w:pPr>
      <w:bookmarkStart w:id="155" w:name="_Toc307650144"/>
      <w:bookmarkStart w:id="156" w:name="_Toc307650021"/>
      <w:bookmarkStart w:id="157" w:name="_Toc306617326"/>
      <w:bookmarkStart w:id="158" w:name="_Toc306617256"/>
      <w:bookmarkStart w:id="159" w:name="_Toc306549751"/>
      <w:bookmarkStart w:id="160" w:name="_Toc303057410"/>
      <w:bookmarkStart w:id="161" w:name="_Toc303057187"/>
      <w:bookmarkStart w:id="162" w:name="_Toc296699708"/>
      <w:bookmarkStart w:id="163" w:name="_Toc296679324"/>
      <w:bookmarkStart w:id="164" w:name="_Toc296667331"/>
      <w:bookmarkStart w:id="165" w:name="_Toc296667234"/>
      <w:bookmarkStart w:id="166" w:name="_Toc310429303"/>
      <w:bookmarkStart w:id="167" w:name="_Toc314562011"/>
      <w:bookmarkStart w:id="168" w:name="_Toc318884226"/>
      <w:bookmarkStart w:id="169" w:name="_Toc326847782"/>
      <w:bookmarkStart w:id="170" w:name="_Toc326847948"/>
      <w:r w:rsidRPr="00376DBD">
        <w:rPr>
          <w:b/>
          <w:bCs/>
          <w:i/>
          <w:sz w:val="32"/>
          <w:szCs w:val="32"/>
        </w:rPr>
        <w:t>FELOLVASÓ LAP</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rsidR="00F401B2" w:rsidRPr="00376DBD" w:rsidRDefault="00F401B2" w:rsidP="00F401B2">
      <w:pPr>
        <w:jc w:val="center"/>
      </w:pPr>
    </w:p>
    <w:p w:rsidR="006050F0" w:rsidRPr="00376DBD" w:rsidRDefault="006050F0" w:rsidP="00F401B2">
      <w:pPr>
        <w:jc w:val="center"/>
      </w:pPr>
    </w:p>
    <w:p w:rsidR="00F401B2" w:rsidRPr="00376DBD" w:rsidRDefault="004B6577" w:rsidP="00F401B2">
      <w:pPr>
        <w:jc w:val="center"/>
        <w:rPr>
          <w:b/>
        </w:rPr>
      </w:pPr>
      <w:proofErr w:type="gramStart"/>
      <w:r>
        <w:t>A</w:t>
      </w:r>
      <w:proofErr w:type="gramEnd"/>
      <w:r>
        <w:t xml:space="preserve"> </w:t>
      </w:r>
      <w:r w:rsidR="005A125F">
        <w:t>Óvodák részleges felújítása az „Óvodai szolgáltatások fejlesztésének megvalósítása Gyömrőn” című VEKOP-6.1.1-15-PT1-2016-00009 azonosító számú projekt finanszírozásból</w:t>
      </w:r>
      <w:r w:rsidR="00917C97">
        <w:t xml:space="preserve"> </w:t>
      </w:r>
      <w:r w:rsidR="00170EEC">
        <w:t xml:space="preserve"> </w:t>
      </w:r>
    </w:p>
    <w:p w:rsidR="00F401B2" w:rsidRPr="00376DBD" w:rsidRDefault="00F401B2" w:rsidP="00F401B2">
      <w:pPr>
        <w:jc w:val="center"/>
        <w:rPr>
          <w:b/>
        </w:rPr>
      </w:pPr>
    </w:p>
    <w:p w:rsidR="00F401B2" w:rsidRPr="00376DBD" w:rsidRDefault="00F401B2" w:rsidP="00F401B2">
      <w:pPr>
        <w:jc w:val="center"/>
      </w:pPr>
      <w:r w:rsidRPr="00376DBD">
        <w:t>t</w:t>
      </w:r>
      <w:r w:rsidR="00AA7A04" w:rsidRPr="00376DBD">
        <w:t>árgyú</w:t>
      </w:r>
      <w:r w:rsidRPr="00376DBD">
        <w:t xml:space="preserve"> közbeszerzési eljárásban</w:t>
      </w:r>
    </w:p>
    <w:p w:rsidR="00F401B2" w:rsidRPr="00376DBD" w:rsidRDefault="00F401B2" w:rsidP="00F401B2">
      <w:pPr>
        <w:tabs>
          <w:tab w:val="left" w:leader="dot" w:pos="8222"/>
        </w:tabs>
        <w:spacing w:before="120"/>
        <w:ind w:left="426" w:right="708" w:hanging="426"/>
      </w:pPr>
    </w:p>
    <w:p w:rsidR="00F401B2" w:rsidRPr="00376DBD" w:rsidRDefault="00F401B2" w:rsidP="00F401B2">
      <w:pPr>
        <w:tabs>
          <w:tab w:val="left" w:leader="dot" w:pos="8222"/>
        </w:tabs>
        <w:spacing w:before="120"/>
        <w:ind w:left="426" w:right="708" w:hanging="426"/>
      </w:pPr>
      <w:r w:rsidRPr="00376DBD">
        <w:t>1.</w:t>
      </w:r>
      <w:r w:rsidRPr="00376DBD">
        <w:tab/>
        <w:t>Ajánlattevő neve:</w:t>
      </w:r>
      <w:r w:rsidRPr="00376DBD">
        <w:tab/>
      </w:r>
    </w:p>
    <w:p w:rsidR="00F401B2" w:rsidRPr="00376DBD" w:rsidRDefault="00F401B2" w:rsidP="00F401B2">
      <w:pPr>
        <w:tabs>
          <w:tab w:val="left" w:leader="dot" w:pos="8222"/>
        </w:tabs>
        <w:spacing w:before="120"/>
        <w:ind w:left="425" w:right="709" w:hanging="425"/>
      </w:pPr>
      <w:r w:rsidRPr="00376DBD">
        <w:t>2.</w:t>
      </w:r>
      <w:r w:rsidRPr="00376DBD">
        <w:tab/>
        <w:t xml:space="preserve">Ajánlattevő székhelyének címe: </w:t>
      </w:r>
      <w:r w:rsidRPr="00376DBD">
        <w:tab/>
      </w:r>
    </w:p>
    <w:p w:rsidR="00F401B2" w:rsidRDefault="00F401B2" w:rsidP="00F401B2">
      <w:pPr>
        <w:tabs>
          <w:tab w:val="left" w:leader="dot" w:pos="8222"/>
        </w:tabs>
        <w:spacing w:before="120"/>
        <w:ind w:left="425" w:right="709" w:hanging="425"/>
      </w:pPr>
      <w:r w:rsidRPr="00376DBD">
        <w:tab/>
      </w:r>
      <w:r w:rsidRPr="00376DBD">
        <w:tab/>
      </w:r>
    </w:p>
    <w:p w:rsidR="00AE7EDD" w:rsidRPr="00376DBD" w:rsidRDefault="00AE7EDD" w:rsidP="00F401B2">
      <w:pPr>
        <w:tabs>
          <w:tab w:val="left" w:leader="dot" w:pos="8222"/>
        </w:tabs>
        <w:spacing w:before="120"/>
        <w:ind w:left="425" w:right="709" w:hanging="425"/>
      </w:pPr>
      <w:r>
        <w:t>3.</w:t>
      </w:r>
      <w:r>
        <w:tab/>
        <w:t>Ajánlattevő adószáma: ……………………………………………………………</w:t>
      </w:r>
    </w:p>
    <w:p w:rsidR="00F401B2" w:rsidRPr="00376DBD" w:rsidRDefault="00AE7EDD" w:rsidP="00F401B2">
      <w:pPr>
        <w:tabs>
          <w:tab w:val="left" w:leader="dot" w:pos="8222"/>
        </w:tabs>
        <w:spacing w:before="120"/>
        <w:ind w:left="425" w:right="709" w:hanging="425"/>
      </w:pPr>
      <w:r>
        <w:t>4</w:t>
      </w:r>
      <w:r w:rsidR="00F401B2" w:rsidRPr="00376DBD">
        <w:t>.</w:t>
      </w:r>
      <w:r w:rsidR="00F401B2" w:rsidRPr="00376DBD">
        <w:tab/>
        <w:t xml:space="preserve">Ajánlattevő telefonszáma, faxszáma és e-mail címe: </w:t>
      </w:r>
      <w:r w:rsidR="00F401B2" w:rsidRPr="00376DBD">
        <w:tab/>
      </w:r>
    </w:p>
    <w:p w:rsidR="00F401B2" w:rsidRDefault="00F401B2" w:rsidP="00F401B2">
      <w:pPr>
        <w:tabs>
          <w:tab w:val="left" w:leader="dot" w:pos="8222"/>
        </w:tabs>
        <w:spacing w:before="120"/>
        <w:ind w:left="425" w:right="709" w:hanging="425"/>
        <w:jc w:val="both"/>
      </w:pPr>
      <w:r w:rsidRPr="00376DBD">
        <w:tab/>
      </w:r>
      <w:r w:rsidRPr="00376DBD">
        <w:tab/>
      </w:r>
    </w:p>
    <w:p w:rsidR="00AE7EDD" w:rsidRDefault="00AE7EDD" w:rsidP="00F401B2">
      <w:pPr>
        <w:tabs>
          <w:tab w:val="left" w:leader="dot" w:pos="8222"/>
        </w:tabs>
        <w:spacing w:before="120"/>
        <w:ind w:left="425" w:right="709" w:hanging="425"/>
        <w:jc w:val="both"/>
      </w:pPr>
    </w:p>
    <w:p w:rsidR="00AE7EDD" w:rsidRPr="00376DBD" w:rsidRDefault="00996D76" w:rsidP="00BF3095">
      <w:pPr>
        <w:tabs>
          <w:tab w:val="left" w:leader="dot" w:pos="8222"/>
        </w:tabs>
        <w:spacing w:before="120"/>
        <w:ind w:left="425" w:right="709" w:hanging="425"/>
        <w:jc w:val="center"/>
      </w:pPr>
      <w:r>
        <w:t>1. rész</w:t>
      </w:r>
    </w:p>
    <w:tbl>
      <w:tblPr>
        <w:tblW w:w="9447" w:type="dxa"/>
        <w:tblCellSpacing w:w="37" w:type="dxa"/>
        <w:tblInd w:w="614" w:type="dxa"/>
        <w:tblCellMar>
          <w:left w:w="0" w:type="dxa"/>
          <w:right w:w="0" w:type="dxa"/>
        </w:tblCellMar>
        <w:tblLook w:val="04A0" w:firstRow="1" w:lastRow="0" w:firstColumn="1" w:lastColumn="0" w:noHBand="0" w:noVBand="1"/>
      </w:tblPr>
      <w:tblGrid>
        <w:gridCol w:w="696"/>
        <w:gridCol w:w="5211"/>
        <w:gridCol w:w="3540"/>
      </w:tblGrid>
      <w:tr w:rsidR="00BF3095" w:rsidRPr="00F30E1D" w:rsidTr="00BF3095">
        <w:trPr>
          <w:tblCellSpacing w:w="37" w:type="dxa"/>
        </w:trPr>
        <w:tc>
          <w:tcPr>
            <w:tcW w:w="585" w:type="dxa"/>
            <w:vAlign w:val="center"/>
          </w:tcPr>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bookmarkStart w:id="171" w:name="_Hlk509760815"/>
            <w:r w:rsidRPr="00BF3095">
              <w:rPr>
                <w:rFonts w:ascii="Garamond" w:hAnsi="Garamond"/>
                <w:iCs/>
              </w:rPr>
              <w:t>1.</w:t>
            </w:r>
          </w:p>
        </w:tc>
        <w:tc>
          <w:tcPr>
            <w:tcW w:w="5137" w:type="dxa"/>
            <w:vAlign w:val="center"/>
          </w:tcPr>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Ajánlati ár</w:t>
            </w:r>
            <w:r>
              <w:rPr>
                <w:rFonts w:ascii="Garamond" w:hAnsi="Garamond"/>
                <w:iCs/>
              </w:rPr>
              <w:t xml:space="preserve"> (nettó)</w:t>
            </w:r>
          </w:p>
        </w:tc>
        <w:tc>
          <w:tcPr>
            <w:tcW w:w="3429" w:type="dxa"/>
            <w:vAlign w:val="center"/>
          </w:tcPr>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r>
              <w:rPr>
                <w:rFonts w:ascii="Garamond" w:hAnsi="Garamond"/>
                <w:iCs/>
              </w:rPr>
              <w:t>………………………. Ft</w:t>
            </w:r>
          </w:p>
        </w:tc>
      </w:tr>
      <w:tr w:rsidR="00BF3095" w:rsidRPr="00F30E1D" w:rsidTr="00BF3095">
        <w:trPr>
          <w:tblCellSpacing w:w="37" w:type="dxa"/>
        </w:trPr>
        <w:tc>
          <w:tcPr>
            <w:tcW w:w="585" w:type="dxa"/>
            <w:vAlign w:val="center"/>
          </w:tcPr>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2.</w:t>
            </w:r>
          </w:p>
        </w:tc>
        <w:tc>
          <w:tcPr>
            <w:tcW w:w="5137" w:type="dxa"/>
            <w:vAlign w:val="center"/>
          </w:tcPr>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Jótállási idő többlet hónapban (ajánlatkérő a 36 hónap többlet jótállást elérő és meghaladó megajánlásokat egyaránt a maximális pontszámmal értékeli)</w:t>
            </w:r>
          </w:p>
        </w:tc>
        <w:tc>
          <w:tcPr>
            <w:tcW w:w="3429" w:type="dxa"/>
            <w:vAlign w:val="center"/>
          </w:tcPr>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r>
              <w:rPr>
                <w:rFonts w:ascii="Garamond" w:hAnsi="Garamond"/>
                <w:iCs/>
              </w:rPr>
              <w:t>……………………… hónap</w:t>
            </w:r>
          </w:p>
        </w:tc>
      </w:tr>
      <w:tr w:rsidR="00BF3095" w:rsidRPr="00F30E1D" w:rsidTr="00BF3095">
        <w:trPr>
          <w:tblCellSpacing w:w="37" w:type="dxa"/>
        </w:trPr>
        <w:tc>
          <w:tcPr>
            <w:tcW w:w="585" w:type="dxa"/>
            <w:vAlign w:val="center"/>
          </w:tcPr>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3.</w:t>
            </w:r>
          </w:p>
        </w:tc>
        <w:tc>
          <w:tcPr>
            <w:tcW w:w="5137" w:type="dxa"/>
            <w:vAlign w:val="center"/>
          </w:tcPr>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 xml:space="preserve">Beépített anyagok energia hatékonysága </w:t>
            </w:r>
          </w:p>
          <w:p w:rsidR="00BF3095" w:rsidRPr="00BF3095" w:rsidRDefault="00BF3095" w:rsidP="00BF3095">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 xml:space="preserve">3.1 Beépítendő nyílászárók hőátbocsátási tényezője (kizárólag az üvegre vonatkozóan) legfeljebb </w:t>
            </w:r>
            <w:proofErr w:type="spellStart"/>
            <w:r w:rsidRPr="00BF3095">
              <w:rPr>
                <w:rFonts w:ascii="Garamond" w:hAnsi="Garamond"/>
                <w:iCs/>
              </w:rPr>
              <w:t>ug</w:t>
            </w:r>
            <w:proofErr w:type="spellEnd"/>
            <w:r w:rsidRPr="00BF3095">
              <w:rPr>
                <w:rFonts w:ascii="Garamond" w:hAnsi="Garamond"/>
                <w:iCs/>
              </w:rPr>
              <w:t xml:space="preserve"> =1,15 W/m2K, az </w:t>
            </w:r>
            <w:proofErr w:type="spellStart"/>
            <w:r w:rsidRPr="00BF3095">
              <w:rPr>
                <w:rFonts w:ascii="Garamond" w:hAnsi="Garamond"/>
                <w:iCs/>
              </w:rPr>
              <w:t>ug</w:t>
            </w:r>
            <w:proofErr w:type="spellEnd"/>
            <w:r w:rsidRPr="00BF3095">
              <w:rPr>
                <w:rFonts w:ascii="Garamond" w:hAnsi="Garamond"/>
                <w:iCs/>
              </w:rPr>
              <w:t xml:space="preserve"> =0,9 W/m2K értéknél kedvezőbbet ajánlatkérő maximális pontszámmal értékeli) </w:t>
            </w:r>
          </w:p>
          <w:p w:rsidR="00BF3095" w:rsidRP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3.2. Homlokzati falnál alkalmazott homlokzati hőszigetelés hővezetési tényezője (legfeljebb λ=0,039 W/</w:t>
            </w:r>
            <w:proofErr w:type="spellStart"/>
            <w:r w:rsidRPr="00BF3095">
              <w:rPr>
                <w:rFonts w:ascii="Garamond" w:hAnsi="Garamond"/>
                <w:iCs/>
              </w:rPr>
              <w:t>mK</w:t>
            </w:r>
            <w:proofErr w:type="spellEnd"/>
            <w:r w:rsidRPr="00BF3095">
              <w:rPr>
                <w:rFonts w:ascii="Garamond" w:hAnsi="Garamond"/>
                <w:iCs/>
              </w:rPr>
              <w:t>, a λ=0,035 W/</w:t>
            </w:r>
            <w:proofErr w:type="spellStart"/>
            <w:r w:rsidRPr="00BF3095">
              <w:rPr>
                <w:rFonts w:ascii="Garamond" w:hAnsi="Garamond"/>
                <w:iCs/>
              </w:rPr>
              <w:t>mK</w:t>
            </w:r>
            <w:proofErr w:type="spellEnd"/>
            <w:r w:rsidRPr="00BF3095">
              <w:rPr>
                <w:rFonts w:ascii="Garamond" w:hAnsi="Garamond"/>
                <w:iCs/>
              </w:rPr>
              <w:t xml:space="preserve"> értéknél kedvezőbbet ajánlatkérő maximális pontszámmal értékeli) </w:t>
            </w:r>
          </w:p>
          <w:p w:rsidR="00BF3095" w:rsidRDefault="00BF3095" w:rsidP="00B7770F">
            <w:pPr>
              <w:widowControl w:val="0"/>
              <w:tabs>
                <w:tab w:val="left" w:pos="426"/>
              </w:tabs>
              <w:autoSpaceDE w:val="0"/>
              <w:autoSpaceDN w:val="0"/>
              <w:adjustRightInd w:val="0"/>
              <w:spacing w:before="60" w:after="60"/>
              <w:ind w:left="420"/>
              <w:jc w:val="both"/>
              <w:rPr>
                <w:rFonts w:ascii="Garamond" w:hAnsi="Garamond"/>
                <w:iCs/>
              </w:rPr>
            </w:pPr>
          </w:p>
          <w:p w:rsidR="00447403" w:rsidRPr="00447403" w:rsidRDefault="00447403" w:rsidP="00447403">
            <w:pPr>
              <w:widowControl w:val="0"/>
              <w:tabs>
                <w:tab w:val="left" w:pos="426"/>
              </w:tabs>
              <w:autoSpaceDE w:val="0"/>
              <w:autoSpaceDN w:val="0"/>
              <w:adjustRightInd w:val="0"/>
              <w:spacing w:before="60" w:after="60"/>
              <w:ind w:left="420"/>
              <w:jc w:val="center"/>
              <w:rPr>
                <w:rFonts w:ascii="Garamond" w:hAnsi="Garamond"/>
                <w:b/>
                <w:iCs/>
              </w:rPr>
            </w:pPr>
            <w:r w:rsidRPr="00447403">
              <w:rPr>
                <w:rFonts w:ascii="Garamond" w:hAnsi="Garamond"/>
                <w:b/>
                <w:iCs/>
              </w:rPr>
              <w:t>2. rész</w:t>
            </w:r>
          </w:p>
        </w:tc>
        <w:tc>
          <w:tcPr>
            <w:tcW w:w="3429" w:type="dxa"/>
          </w:tcPr>
          <w:p w:rsidR="00BF3095" w:rsidRDefault="00BF3095" w:rsidP="00BF3095">
            <w:pPr>
              <w:widowControl w:val="0"/>
              <w:tabs>
                <w:tab w:val="left" w:pos="426"/>
              </w:tabs>
              <w:autoSpaceDE w:val="0"/>
              <w:autoSpaceDN w:val="0"/>
              <w:adjustRightInd w:val="0"/>
              <w:spacing w:before="60" w:after="60"/>
              <w:rPr>
                <w:rFonts w:ascii="Garamond" w:hAnsi="Garamond"/>
                <w:iCs/>
              </w:rPr>
            </w:pPr>
            <w:r>
              <w:rPr>
                <w:rFonts w:ascii="Garamond" w:hAnsi="Garamond"/>
                <w:iCs/>
              </w:rPr>
              <w:t xml:space="preserve">    </w:t>
            </w:r>
          </w:p>
          <w:p w:rsidR="00BF3095" w:rsidRDefault="00BF3095" w:rsidP="00BF3095">
            <w:pPr>
              <w:widowControl w:val="0"/>
              <w:tabs>
                <w:tab w:val="left" w:pos="426"/>
              </w:tabs>
              <w:autoSpaceDE w:val="0"/>
              <w:autoSpaceDN w:val="0"/>
              <w:adjustRightInd w:val="0"/>
              <w:spacing w:before="60" w:after="60"/>
              <w:ind w:left="420"/>
              <w:rPr>
                <w:rFonts w:ascii="Garamond" w:hAnsi="Garamond"/>
                <w:iCs/>
              </w:rPr>
            </w:pPr>
            <w:proofErr w:type="spellStart"/>
            <w:r w:rsidRPr="00BF3095">
              <w:rPr>
                <w:rFonts w:ascii="Garamond" w:hAnsi="Garamond"/>
                <w:iCs/>
              </w:rPr>
              <w:t>ug</w:t>
            </w:r>
            <w:proofErr w:type="spellEnd"/>
            <w:r w:rsidRPr="00BF3095">
              <w:rPr>
                <w:rFonts w:ascii="Garamond" w:hAnsi="Garamond"/>
                <w:iCs/>
              </w:rPr>
              <w:t xml:space="preserve"> =</w:t>
            </w:r>
            <w:r>
              <w:rPr>
                <w:rFonts w:ascii="Garamond" w:hAnsi="Garamond"/>
                <w:iCs/>
              </w:rPr>
              <w:t>……………</w:t>
            </w:r>
            <w:r w:rsidRPr="00BF3095">
              <w:rPr>
                <w:rFonts w:ascii="Garamond" w:hAnsi="Garamond"/>
                <w:iCs/>
              </w:rPr>
              <w:t xml:space="preserve"> W/m2K</w:t>
            </w:r>
          </w:p>
          <w:p w:rsidR="00BF3095" w:rsidRDefault="00BF3095" w:rsidP="00BF3095">
            <w:pPr>
              <w:widowControl w:val="0"/>
              <w:tabs>
                <w:tab w:val="left" w:pos="426"/>
              </w:tabs>
              <w:autoSpaceDE w:val="0"/>
              <w:autoSpaceDN w:val="0"/>
              <w:adjustRightInd w:val="0"/>
              <w:spacing w:before="60" w:after="60"/>
              <w:ind w:left="420"/>
              <w:rPr>
                <w:rFonts w:ascii="Garamond" w:hAnsi="Garamond"/>
                <w:iCs/>
              </w:rPr>
            </w:pPr>
          </w:p>
          <w:p w:rsidR="00BF3095" w:rsidRDefault="00BF3095" w:rsidP="00BF3095">
            <w:pPr>
              <w:widowControl w:val="0"/>
              <w:tabs>
                <w:tab w:val="left" w:pos="426"/>
              </w:tabs>
              <w:autoSpaceDE w:val="0"/>
              <w:autoSpaceDN w:val="0"/>
              <w:adjustRightInd w:val="0"/>
              <w:spacing w:before="60" w:after="60"/>
              <w:ind w:left="420"/>
              <w:rPr>
                <w:rFonts w:ascii="Garamond" w:hAnsi="Garamond"/>
                <w:iCs/>
              </w:rPr>
            </w:pPr>
          </w:p>
          <w:p w:rsidR="00BF3095" w:rsidRDefault="00BF3095" w:rsidP="00BF3095">
            <w:pPr>
              <w:widowControl w:val="0"/>
              <w:tabs>
                <w:tab w:val="left" w:pos="426"/>
              </w:tabs>
              <w:autoSpaceDE w:val="0"/>
              <w:autoSpaceDN w:val="0"/>
              <w:adjustRightInd w:val="0"/>
              <w:spacing w:before="60" w:after="60"/>
              <w:ind w:left="420"/>
              <w:rPr>
                <w:rFonts w:ascii="Garamond" w:hAnsi="Garamond"/>
                <w:iCs/>
              </w:rPr>
            </w:pPr>
          </w:p>
          <w:p w:rsidR="00BF3095" w:rsidRDefault="00BF3095" w:rsidP="00BF3095">
            <w:pPr>
              <w:widowControl w:val="0"/>
              <w:tabs>
                <w:tab w:val="left" w:pos="426"/>
              </w:tabs>
              <w:autoSpaceDE w:val="0"/>
              <w:autoSpaceDN w:val="0"/>
              <w:adjustRightInd w:val="0"/>
              <w:spacing w:before="60" w:after="60"/>
              <w:ind w:left="420"/>
              <w:rPr>
                <w:rFonts w:ascii="Garamond" w:hAnsi="Garamond"/>
                <w:iCs/>
              </w:rPr>
            </w:pPr>
          </w:p>
          <w:p w:rsidR="00BF3095" w:rsidRDefault="00BF3095" w:rsidP="00BF3095">
            <w:pPr>
              <w:widowControl w:val="0"/>
              <w:tabs>
                <w:tab w:val="left" w:pos="426"/>
              </w:tabs>
              <w:autoSpaceDE w:val="0"/>
              <w:autoSpaceDN w:val="0"/>
              <w:adjustRightInd w:val="0"/>
              <w:spacing w:before="60" w:after="60"/>
              <w:ind w:left="420"/>
              <w:rPr>
                <w:rFonts w:ascii="Garamond" w:hAnsi="Garamond"/>
                <w:iCs/>
              </w:rPr>
            </w:pPr>
            <w:r w:rsidRPr="00BF3095">
              <w:rPr>
                <w:rFonts w:ascii="Garamond" w:hAnsi="Garamond"/>
                <w:iCs/>
              </w:rPr>
              <w:t>λ=</w:t>
            </w:r>
            <w:r>
              <w:rPr>
                <w:rFonts w:ascii="Garamond" w:hAnsi="Garamond"/>
                <w:iCs/>
              </w:rPr>
              <w:t>……………...</w:t>
            </w:r>
            <w:r w:rsidRPr="00BF3095">
              <w:rPr>
                <w:rFonts w:ascii="Garamond" w:hAnsi="Garamond"/>
                <w:iCs/>
              </w:rPr>
              <w:t xml:space="preserve"> W/</w:t>
            </w:r>
            <w:proofErr w:type="spellStart"/>
            <w:r w:rsidRPr="00BF3095">
              <w:rPr>
                <w:rFonts w:ascii="Garamond" w:hAnsi="Garamond"/>
                <w:iCs/>
              </w:rPr>
              <w:t>mK</w:t>
            </w:r>
            <w:proofErr w:type="spellEnd"/>
          </w:p>
          <w:p w:rsidR="00BF3095" w:rsidRPr="00BF3095" w:rsidRDefault="00BF3095" w:rsidP="00BF3095">
            <w:pPr>
              <w:widowControl w:val="0"/>
              <w:tabs>
                <w:tab w:val="left" w:pos="426"/>
              </w:tabs>
              <w:autoSpaceDE w:val="0"/>
              <w:autoSpaceDN w:val="0"/>
              <w:adjustRightInd w:val="0"/>
              <w:spacing w:before="60" w:after="60"/>
              <w:ind w:left="420"/>
              <w:rPr>
                <w:rFonts w:ascii="Garamond" w:hAnsi="Garamond"/>
                <w:iCs/>
              </w:rPr>
            </w:pPr>
          </w:p>
        </w:tc>
      </w:tr>
      <w:tr w:rsidR="00447403" w:rsidRPr="00F30E1D" w:rsidTr="00447403">
        <w:trPr>
          <w:tblCellSpacing w:w="37" w:type="dxa"/>
        </w:trPr>
        <w:tc>
          <w:tcPr>
            <w:tcW w:w="585" w:type="dxa"/>
            <w:vAlign w:val="center"/>
          </w:tcPr>
          <w:p w:rsidR="00447403" w:rsidRPr="00BF3095" w:rsidRDefault="00447403"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1.</w:t>
            </w:r>
          </w:p>
        </w:tc>
        <w:tc>
          <w:tcPr>
            <w:tcW w:w="5137" w:type="dxa"/>
            <w:vAlign w:val="center"/>
          </w:tcPr>
          <w:p w:rsidR="00447403" w:rsidRPr="00BF3095" w:rsidRDefault="00447403"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Ajánlati ár</w:t>
            </w:r>
            <w:r>
              <w:rPr>
                <w:rFonts w:ascii="Garamond" w:hAnsi="Garamond"/>
                <w:iCs/>
              </w:rPr>
              <w:t xml:space="preserve"> (nettó)</w:t>
            </w:r>
          </w:p>
        </w:tc>
        <w:tc>
          <w:tcPr>
            <w:tcW w:w="3429" w:type="dxa"/>
          </w:tcPr>
          <w:p w:rsidR="00447403" w:rsidRPr="00BF3095" w:rsidRDefault="00447403" w:rsidP="00447403">
            <w:pPr>
              <w:widowControl w:val="0"/>
              <w:tabs>
                <w:tab w:val="left" w:pos="426"/>
              </w:tabs>
              <w:autoSpaceDE w:val="0"/>
              <w:autoSpaceDN w:val="0"/>
              <w:adjustRightInd w:val="0"/>
              <w:spacing w:before="60" w:after="60"/>
              <w:rPr>
                <w:rFonts w:ascii="Garamond" w:hAnsi="Garamond"/>
                <w:iCs/>
              </w:rPr>
            </w:pPr>
            <w:r>
              <w:rPr>
                <w:rFonts w:ascii="Garamond" w:hAnsi="Garamond"/>
                <w:iCs/>
              </w:rPr>
              <w:t xml:space="preserve">      ………………………. Ft</w:t>
            </w:r>
          </w:p>
        </w:tc>
      </w:tr>
      <w:tr w:rsidR="00447403" w:rsidRPr="00F30E1D" w:rsidTr="00447403">
        <w:trPr>
          <w:tblCellSpacing w:w="37" w:type="dxa"/>
        </w:trPr>
        <w:tc>
          <w:tcPr>
            <w:tcW w:w="585" w:type="dxa"/>
            <w:vAlign w:val="center"/>
          </w:tcPr>
          <w:p w:rsidR="00447403" w:rsidRPr="00BF3095" w:rsidRDefault="00447403"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2.</w:t>
            </w:r>
          </w:p>
        </w:tc>
        <w:tc>
          <w:tcPr>
            <w:tcW w:w="5137" w:type="dxa"/>
            <w:vAlign w:val="center"/>
          </w:tcPr>
          <w:p w:rsidR="00447403" w:rsidRDefault="00447403"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t>Jótállási idő többlet hónapban (ajánlatkérő a 36 hónap többlet jótállást elérő és meghaladó megajánlásokat egyaránt a maximális pontszámmal értékeli)</w:t>
            </w:r>
          </w:p>
          <w:p w:rsidR="00447403" w:rsidRPr="00BF3095" w:rsidRDefault="00447403" w:rsidP="00B7770F">
            <w:pPr>
              <w:widowControl w:val="0"/>
              <w:tabs>
                <w:tab w:val="left" w:pos="426"/>
              </w:tabs>
              <w:autoSpaceDE w:val="0"/>
              <w:autoSpaceDN w:val="0"/>
              <w:adjustRightInd w:val="0"/>
              <w:spacing w:before="60" w:after="60"/>
              <w:ind w:left="420"/>
              <w:jc w:val="both"/>
              <w:rPr>
                <w:rFonts w:ascii="Garamond" w:hAnsi="Garamond"/>
                <w:iCs/>
              </w:rPr>
            </w:pPr>
          </w:p>
        </w:tc>
        <w:tc>
          <w:tcPr>
            <w:tcW w:w="3429" w:type="dxa"/>
            <w:vAlign w:val="center"/>
          </w:tcPr>
          <w:p w:rsidR="00447403" w:rsidRPr="00BF3095" w:rsidRDefault="00447403" w:rsidP="00447403">
            <w:pPr>
              <w:widowControl w:val="0"/>
              <w:tabs>
                <w:tab w:val="left" w:pos="426"/>
              </w:tabs>
              <w:autoSpaceDE w:val="0"/>
              <w:autoSpaceDN w:val="0"/>
              <w:adjustRightInd w:val="0"/>
              <w:spacing w:before="60" w:after="60"/>
              <w:jc w:val="center"/>
              <w:rPr>
                <w:rFonts w:ascii="Garamond" w:hAnsi="Garamond"/>
                <w:iCs/>
              </w:rPr>
            </w:pPr>
            <w:r>
              <w:rPr>
                <w:rFonts w:ascii="Garamond" w:hAnsi="Garamond"/>
                <w:iCs/>
              </w:rPr>
              <w:t>……………………… hónap</w:t>
            </w:r>
          </w:p>
        </w:tc>
      </w:tr>
      <w:tr w:rsidR="00447403" w:rsidRPr="00F30E1D" w:rsidTr="00447403">
        <w:trPr>
          <w:tblCellSpacing w:w="37" w:type="dxa"/>
        </w:trPr>
        <w:tc>
          <w:tcPr>
            <w:tcW w:w="585" w:type="dxa"/>
            <w:vAlign w:val="center"/>
          </w:tcPr>
          <w:p w:rsidR="00447403" w:rsidRPr="00BF3095" w:rsidRDefault="00447403" w:rsidP="00B7770F">
            <w:pPr>
              <w:widowControl w:val="0"/>
              <w:tabs>
                <w:tab w:val="left" w:pos="426"/>
              </w:tabs>
              <w:autoSpaceDE w:val="0"/>
              <w:autoSpaceDN w:val="0"/>
              <w:adjustRightInd w:val="0"/>
              <w:spacing w:before="60" w:after="60"/>
              <w:ind w:left="420"/>
              <w:jc w:val="both"/>
              <w:rPr>
                <w:rFonts w:ascii="Garamond" w:hAnsi="Garamond"/>
                <w:iCs/>
              </w:rPr>
            </w:pPr>
            <w:r w:rsidRPr="00BF3095">
              <w:rPr>
                <w:rFonts w:ascii="Garamond" w:hAnsi="Garamond"/>
                <w:iCs/>
              </w:rPr>
              <w:lastRenderedPageBreak/>
              <w:t>3.</w:t>
            </w:r>
          </w:p>
        </w:tc>
        <w:tc>
          <w:tcPr>
            <w:tcW w:w="5137" w:type="dxa"/>
            <w:vAlign w:val="center"/>
          </w:tcPr>
          <w:p w:rsidR="00447403" w:rsidRPr="00BF3095" w:rsidRDefault="00447403" w:rsidP="00447403">
            <w:pPr>
              <w:widowControl w:val="0"/>
              <w:tabs>
                <w:tab w:val="left" w:pos="426"/>
              </w:tabs>
              <w:autoSpaceDE w:val="0"/>
              <w:autoSpaceDN w:val="0"/>
              <w:adjustRightInd w:val="0"/>
              <w:spacing w:before="60" w:after="60"/>
              <w:ind w:left="420"/>
              <w:jc w:val="both"/>
              <w:rPr>
                <w:rFonts w:ascii="Garamond" w:hAnsi="Garamond"/>
                <w:iCs/>
              </w:rPr>
            </w:pPr>
            <w:r w:rsidRPr="00447403">
              <w:rPr>
                <w:rFonts w:ascii="Garamond" w:hAnsi="Garamond"/>
                <w:iCs/>
              </w:rPr>
              <w:t>Vezető szakember munkahelyi és/vagy közintézmények ellátására szolgáló főző és/vagy melegítő konyha felújításában és/vagy építésében szerzett tapasztalata (projektek száma (db), ajánlatkérő az 5 db projektet elérő és meghaladó megajánlásokat egyaránt a maximális pontszámmal értékeli)</w:t>
            </w:r>
            <w:r w:rsidRPr="00BF3095">
              <w:rPr>
                <w:rFonts w:ascii="Garamond" w:hAnsi="Garamond"/>
                <w:iCs/>
              </w:rPr>
              <w:t xml:space="preserve"> </w:t>
            </w:r>
          </w:p>
        </w:tc>
        <w:tc>
          <w:tcPr>
            <w:tcW w:w="3429" w:type="dxa"/>
            <w:vAlign w:val="center"/>
          </w:tcPr>
          <w:p w:rsidR="00447403" w:rsidRDefault="00447403" w:rsidP="00447403">
            <w:pPr>
              <w:widowControl w:val="0"/>
              <w:tabs>
                <w:tab w:val="left" w:pos="426"/>
              </w:tabs>
              <w:autoSpaceDE w:val="0"/>
              <w:autoSpaceDN w:val="0"/>
              <w:adjustRightInd w:val="0"/>
              <w:spacing w:before="60" w:after="60"/>
              <w:rPr>
                <w:rFonts w:ascii="Garamond" w:hAnsi="Garamond"/>
                <w:iCs/>
              </w:rPr>
            </w:pPr>
            <w:r>
              <w:rPr>
                <w:rFonts w:ascii="Garamond" w:hAnsi="Garamond"/>
                <w:iCs/>
              </w:rPr>
              <w:t xml:space="preserve">     név: ……………………….</w:t>
            </w:r>
          </w:p>
          <w:p w:rsidR="00447403" w:rsidRDefault="00447403" w:rsidP="00447403">
            <w:pPr>
              <w:widowControl w:val="0"/>
              <w:tabs>
                <w:tab w:val="left" w:pos="426"/>
              </w:tabs>
              <w:autoSpaceDE w:val="0"/>
              <w:autoSpaceDN w:val="0"/>
              <w:adjustRightInd w:val="0"/>
              <w:spacing w:before="60" w:after="60"/>
              <w:rPr>
                <w:rFonts w:ascii="Garamond" w:hAnsi="Garamond"/>
                <w:iCs/>
              </w:rPr>
            </w:pPr>
            <w:r>
              <w:rPr>
                <w:rFonts w:ascii="Garamond" w:hAnsi="Garamond"/>
                <w:iCs/>
              </w:rPr>
              <w:t xml:space="preserve">     projektek száma: ………. db</w:t>
            </w:r>
          </w:p>
          <w:p w:rsidR="00447403" w:rsidRPr="00BF3095" w:rsidRDefault="00447403" w:rsidP="00447403">
            <w:pPr>
              <w:widowControl w:val="0"/>
              <w:tabs>
                <w:tab w:val="left" w:pos="426"/>
              </w:tabs>
              <w:autoSpaceDE w:val="0"/>
              <w:autoSpaceDN w:val="0"/>
              <w:adjustRightInd w:val="0"/>
              <w:spacing w:before="60" w:after="60"/>
              <w:rPr>
                <w:rFonts w:ascii="Garamond" w:hAnsi="Garamond"/>
                <w:iCs/>
              </w:rPr>
            </w:pPr>
          </w:p>
        </w:tc>
      </w:tr>
      <w:bookmarkEnd w:id="171"/>
    </w:tbl>
    <w:p w:rsidR="0072097C" w:rsidRDefault="0072097C" w:rsidP="00F401B2">
      <w:pPr>
        <w:tabs>
          <w:tab w:val="left" w:pos="851"/>
          <w:tab w:val="right" w:leader="dot" w:pos="2880"/>
          <w:tab w:val="left" w:pos="3060"/>
          <w:tab w:val="right" w:leader="dot" w:pos="5580"/>
          <w:tab w:val="right" w:pos="8222"/>
        </w:tabs>
        <w:spacing w:after="120" w:line="480" w:lineRule="auto"/>
        <w:jc w:val="both"/>
        <w:rPr>
          <w:rFonts w:ascii="Garamond" w:hAnsi="Garamond"/>
          <w:iCs/>
        </w:rPr>
      </w:pPr>
    </w:p>
    <w:p w:rsidR="00F401B2" w:rsidRPr="00376DBD" w:rsidRDefault="00AA7A04" w:rsidP="00F401B2">
      <w:pPr>
        <w:tabs>
          <w:tab w:val="left" w:pos="851"/>
          <w:tab w:val="right" w:leader="dot" w:pos="2880"/>
          <w:tab w:val="left" w:pos="3060"/>
          <w:tab w:val="right" w:leader="dot" w:pos="5580"/>
          <w:tab w:val="right" w:pos="8222"/>
        </w:tabs>
        <w:spacing w:after="120" w:line="480" w:lineRule="auto"/>
        <w:jc w:val="both"/>
        <w:rPr>
          <w:i/>
        </w:rPr>
      </w:pPr>
      <w:r w:rsidRPr="00376DBD">
        <w:tab/>
      </w:r>
      <w:r w:rsidRPr="00376DBD">
        <w:tab/>
      </w:r>
      <w:r w:rsidRPr="00376DBD">
        <w:tab/>
        <w:t>201</w:t>
      </w:r>
      <w:r w:rsidR="00447403">
        <w:t>8</w:t>
      </w:r>
      <w:r w:rsidR="00F401B2" w:rsidRPr="00376DBD">
        <w:t>. …… …….</w:t>
      </w:r>
    </w:p>
    <w:p w:rsidR="00F401B2" w:rsidRPr="00376DBD" w:rsidRDefault="00F401B2" w:rsidP="00F401B2">
      <w:pPr>
        <w:tabs>
          <w:tab w:val="left" w:pos="5400"/>
          <w:tab w:val="right" w:leader="underscore" w:pos="8280"/>
        </w:tabs>
        <w:ind w:right="425"/>
      </w:pPr>
    </w:p>
    <w:p w:rsidR="00F401B2" w:rsidRPr="00376DBD" w:rsidRDefault="00F401B2" w:rsidP="00F401B2">
      <w:pPr>
        <w:tabs>
          <w:tab w:val="left" w:pos="5400"/>
          <w:tab w:val="right" w:leader="underscore" w:pos="8280"/>
        </w:tabs>
        <w:ind w:right="425"/>
      </w:pPr>
    </w:p>
    <w:p w:rsidR="00F401B2" w:rsidRPr="00376DBD" w:rsidRDefault="00F401B2" w:rsidP="00F401B2">
      <w:pPr>
        <w:tabs>
          <w:tab w:val="left" w:pos="5400"/>
          <w:tab w:val="right" w:leader="underscore" w:pos="8280"/>
        </w:tabs>
        <w:ind w:right="425"/>
      </w:pPr>
      <w:r w:rsidRPr="00376DBD">
        <w:tab/>
        <w:t>……………………………….</w:t>
      </w:r>
    </w:p>
    <w:p w:rsidR="00F401B2" w:rsidRDefault="00F401B2" w:rsidP="00F401B2">
      <w:pPr>
        <w:tabs>
          <w:tab w:val="center" w:pos="6840"/>
        </w:tabs>
        <w:ind w:right="425"/>
        <w:rPr>
          <w:b/>
        </w:rPr>
      </w:pPr>
      <w:r w:rsidRPr="00376DBD">
        <w:rPr>
          <w:b/>
        </w:rPr>
        <w:tab/>
        <w:t>cégszerű aláírás</w:t>
      </w:r>
    </w:p>
    <w:p w:rsidR="00514586" w:rsidRDefault="00514586" w:rsidP="00F401B2">
      <w:pPr>
        <w:tabs>
          <w:tab w:val="center" w:pos="6840"/>
        </w:tabs>
        <w:ind w:right="425"/>
        <w:rPr>
          <w:b/>
        </w:rPr>
      </w:pPr>
    </w:p>
    <w:p w:rsidR="00514586" w:rsidRDefault="00514586" w:rsidP="00F401B2">
      <w:pPr>
        <w:tabs>
          <w:tab w:val="center" w:pos="6840"/>
        </w:tabs>
        <w:ind w:right="425"/>
        <w:rPr>
          <w:b/>
        </w:rPr>
      </w:pPr>
    </w:p>
    <w:p w:rsidR="00F401B2" w:rsidRPr="00376DBD" w:rsidRDefault="00F401B2" w:rsidP="00D409F4">
      <w:pPr>
        <w:keepNext/>
        <w:jc w:val="right"/>
        <w:outlineLvl w:val="1"/>
        <w:rPr>
          <w:b/>
          <w:bCs/>
          <w:i/>
        </w:rPr>
      </w:pPr>
      <w:r w:rsidRPr="00376DBD">
        <w:rPr>
          <w:bCs/>
          <w:i/>
        </w:rPr>
        <w:br w:type="page"/>
      </w:r>
      <w:bookmarkStart w:id="172" w:name="_Toc307650145"/>
      <w:bookmarkStart w:id="173" w:name="_Toc307650022"/>
      <w:bookmarkStart w:id="174" w:name="_Toc306617327"/>
      <w:bookmarkStart w:id="175" w:name="_Toc306617257"/>
      <w:bookmarkStart w:id="176" w:name="_Toc306549752"/>
      <w:bookmarkStart w:id="177" w:name="_Toc303057411"/>
      <w:bookmarkStart w:id="178" w:name="_Toc303057188"/>
      <w:bookmarkStart w:id="179" w:name="_Toc296699709"/>
      <w:bookmarkStart w:id="180" w:name="_Toc296679325"/>
      <w:bookmarkStart w:id="181" w:name="_Toc296667332"/>
      <w:bookmarkStart w:id="182" w:name="_Toc296667235"/>
      <w:bookmarkStart w:id="183" w:name="_Toc310429304"/>
      <w:bookmarkStart w:id="184" w:name="_Toc314562012"/>
      <w:bookmarkStart w:id="185" w:name="_Toc318884227"/>
      <w:bookmarkStart w:id="186" w:name="_Toc326847783"/>
      <w:bookmarkStart w:id="187" w:name="_Toc326847949"/>
      <w:bookmarkStart w:id="188" w:name="_Toc509761598"/>
      <w:r w:rsidRPr="00376DBD">
        <w:rPr>
          <w:b/>
          <w:bCs/>
          <w:i/>
        </w:rPr>
        <w:lastRenderedPageBreak/>
        <w:t>V/2. számú melléklet</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rsidR="00F401B2" w:rsidRPr="00376DBD" w:rsidRDefault="00F401B2" w:rsidP="006B57D5">
      <w:pPr>
        <w:keepNext/>
        <w:jc w:val="center"/>
        <w:rPr>
          <w:b/>
          <w:bCs/>
          <w:i/>
          <w:sz w:val="32"/>
          <w:szCs w:val="32"/>
        </w:rPr>
      </w:pPr>
      <w:bookmarkStart w:id="189" w:name="_Toc307650146"/>
      <w:bookmarkStart w:id="190" w:name="_Toc307650023"/>
      <w:bookmarkStart w:id="191" w:name="_Toc306617328"/>
      <w:bookmarkStart w:id="192" w:name="_Toc306617258"/>
      <w:bookmarkStart w:id="193" w:name="_Toc306549753"/>
      <w:bookmarkStart w:id="194" w:name="_Toc303057412"/>
      <w:bookmarkStart w:id="195" w:name="_Toc303057189"/>
      <w:bookmarkStart w:id="196" w:name="_Toc296699710"/>
      <w:bookmarkStart w:id="197" w:name="_Toc296679326"/>
      <w:bookmarkStart w:id="198" w:name="_Toc296667333"/>
      <w:bookmarkStart w:id="199" w:name="_Toc296667236"/>
      <w:bookmarkStart w:id="200" w:name="_Toc310429305"/>
      <w:bookmarkStart w:id="201" w:name="_Toc314562013"/>
      <w:bookmarkStart w:id="202" w:name="_Toc318884228"/>
      <w:bookmarkStart w:id="203" w:name="_Toc326847784"/>
      <w:bookmarkStart w:id="204" w:name="_Toc326847950"/>
      <w:bookmarkStart w:id="205" w:name="_Toc332968391"/>
      <w:r w:rsidRPr="00376DBD">
        <w:rPr>
          <w:b/>
          <w:bCs/>
          <w:i/>
          <w:sz w:val="32"/>
          <w:szCs w:val="32"/>
        </w:rPr>
        <w:t>Ki</w:t>
      </w:r>
      <w:r w:rsidR="009C18EC" w:rsidRPr="00376DBD">
        <w:rPr>
          <w:b/>
          <w:bCs/>
          <w:i/>
          <w:sz w:val="32"/>
          <w:szCs w:val="32"/>
        </w:rPr>
        <w:t>záró okokkal kapcsolatos Kbt. 62</w:t>
      </w:r>
      <w:r w:rsidR="00BA3E09" w:rsidRPr="00376DBD">
        <w:rPr>
          <w:b/>
          <w:bCs/>
          <w:i/>
          <w:sz w:val="32"/>
          <w:szCs w:val="32"/>
        </w:rPr>
        <w:t xml:space="preserve">§. </w:t>
      </w:r>
      <w:r w:rsidRPr="00376DBD">
        <w:rPr>
          <w:b/>
          <w:bCs/>
          <w:i/>
          <w:sz w:val="32"/>
          <w:szCs w:val="32"/>
        </w:rPr>
        <w:t>szerinti nyilatkozat</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F401B2" w:rsidRPr="00376DBD" w:rsidRDefault="00F401B2" w:rsidP="00F401B2">
      <w:pPr>
        <w:tabs>
          <w:tab w:val="center" w:pos="6521"/>
          <w:tab w:val="left" w:leader="dot" w:pos="7938"/>
        </w:tabs>
        <w:ind w:right="-52"/>
        <w:jc w:val="both"/>
      </w:pPr>
    </w:p>
    <w:p w:rsidR="00D5362B" w:rsidRPr="00376DBD" w:rsidRDefault="00D5362B" w:rsidP="00D5362B">
      <w:pPr>
        <w:tabs>
          <w:tab w:val="left" w:leader="dot" w:pos="6804"/>
        </w:tabs>
        <w:spacing w:after="120"/>
        <w:ind w:right="-52"/>
        <w:jc w:val="both"/>
      </w:pPr>
      <w:r w:rsidRPr="00376DBD">
        <w:t>Alulírott ………………………</w:t>
      </w:r>
      <w:proofErr w:type="gramStart"/>
      <w:r w:rsidRPr="00376DBD">
        <w:t>…….</w:t>
      </w:r>
      <w:proofErr w:type="gramEnd"/>
      <w:r w:rsidRPr="00376DBD">
        <w:t>……………….………………….……… (név), mint a ………………………</w:t>
      </w:r>
      <w:proofErr w:type="gramStart"/>
      <w:r w:rsidRPr="00376DBD">
        <w:t>…….</w:t>
      </w:r>
      <w:proofErr w:type="gramEnd"/>
      <w:r w:rsidRPr="00376DBD">
        <w:t>.…………..(cég neve, címe) kötelezettségvállalásra jogosult nyilatkozom, hogy az általam képviselt</w:t>
      </w:r>
    </w:p>
    <w:p w:rsidR="00D5362B" w:rsidRPr="00376DBD" w:rsidRDefault="00D5362B" w:rsidP="00D5362B">
      <w:pPr>
        <w:tabs>
          <w:tab w:val="left" w:leader="dot" w:pos="6804"/>
        </w:tabs>
        <w:spacing w:after="120"/>
        <w:ind w:right="-52"/>
        <w:jc w:val="both"/>
      </w:pPr>
      <w:r w:rsidRPr="00376DBD">
        <w:t>……………………………………</w:t>
      </w:r>
      <w:proofErr w:type="gramStart"/>
      <w:r w:rsidRPr="00376DBD">
        <w:t>…….</w:t>
      </w:r>
      <w:proofErr w:type="gramEnd"/>
      <w:r w:rsidRPr="00376DBD">
        <w:t>.…………….……………………..(cég neve) ajánlattevő tekintetében nem állnak fenn a Kbt. 62. § (1) bekezdés g) – k)</w:t>
      </w:r>
      <w:r w:rsidR="00AE7EDD">
        <w:t>,</w:t>
      </w:r>
      <w:r w:rsidRPr="00376DBD">
        <w:t xml:space="preserve"> m) </w:t>
      </w:r>
      <w:r w:rsidR="00AE7EDD">
        <w:t xml:space="preserve">és q) </w:t>
      </w:r>
      <w:r w:rsidRPr="00376DBD">
        <w:t>pontjaiban meghatározott kizáró okok.</w:t>
      </w:r>
    </w:p>
    <w:p w:rsidR="00D5362B" w:rsidRPr="00376DBD" w:rsidRDefault="00D5362B" w:rsidP="00D5362B">
      <w:pPr>
        <w:tabs>
          <w:tab w:val="left" w:leader="dot" w:pos="6804"/>
        </w:tabs>
        <w:spacing w:after="120"/>
        <w:ind w:right="-52"/>
        <w:jc w:val="both"/>
      </w:pPr>
      <w:r w:rsidRPr="00376DBD">
        <w:t xml:space="preserve">Nyilatkozom továbbá, hogy a teljesítésbe bevonni kívánt alvállalkozók sem tartoznak a Kbt. 62. § (1) bekezdés </w:t>
      </w:r>
      <w:r w:rsidR="00AE7EDD" w:rsidRPr="00AE7EDD">
        <w:t>g) – k), m) és q) pontjaiban</w:t>
      </w:r>
      <w:r w:rsidRPr="00376DBD">
        <w:t xml:space="preserve"> meghat</w:t>
      </w:r>
      <w:r w:rsidR="00BF5953" w:rsidRPr="00376DBD">
        <w:t>ározott kizáró okok hatálya alá</w:t>
      </w:r>
      <w:r w:rsidR="00F534FE">
        <w:t>.</w:t>
      </w:r>
    </w:p>
    <w:p w:rsidR="00D5362B" w:rsidRPr="00376DBD" w:rsidRDefault="00D5362B" w:rsidP="00D5362B">
      <w:pPr>
        <w:autoSpaceDE w:val="0"/>
        <w:autoSpaceDN w:val="0"/>
        <w:adjustRightInd w:val="0"/>
        <w:rPr>
          <w:sz w:val="20"/>
          <w:szCs w:val="20"/>
        </w:rPr>
      </w:pPr>
    </w:p>
    <w:p w:rsidR="00D5362B" w:rsidRPr="00376DBD" w:rsidRDefault="00D5362B" w:rsidP="00447403">
      <w:pPr>
        <w:spacing w:after="120"/>
        <w:jc w:val="both"/>
      </w:pPr>
      <w:r w:rsidRPr="00376DBD">
        <w:t xml:space="preserve">A Kbt. 62 § (1) bekezdés k) pont </w:t>
      </w:r>
      <w:proofErr w:type="spellStart"/>
      <w:r w:rsidRPr="00376DBD">
        <w:t>kb</w:t>
      </w:r>
      <w:proofErr w:type="spellEnd"/>
      <w:r w:rsidRPr="00376DBD">
        <w:t xml:space="preserve">) alpontjában foglaltakkal összefüggésben nyilatkozom arról, hogy </w:t>
      </w:r>
      <w:r w:rsidR="00447403">
        <w:t>ajánlattevő 201</w:t>
      </w:r>
      <w:r w:rsidRPr="00376DBD">
        <w:t xml:space="preserve">7. évi </w:t>
      </w:r>
      <w:r w:rsidR="00447403">
        <w:t>LII</w:t>
      </w:r>
      <w:r w:rsidRPr="00376DBD">
        <w:t xml:space="preserve">I. törvény (a továbbiakban: pénzmosásról szóló törvény) 3. § </w:t>
      </w:r>
      <w:r w:rsidR="00447403">
        <w:t>38</w:t>
      </w:r>
      <w:r w:rsidRPr="00376DBD">
        <w:t xml:space="preserve">) pont </w:t>
      </w:r>
      <w:r w:rsidR="00447403">
        <w:t xml:space="preserve">a), b) vagy d) </w:t>
      </w:r>
      <w:r w:rsidRPr="00376DBD">
        <w:t>alpont szerint definiált valamennyi tényleges tulajdonos</w:t>
      </w:r>
      <w:r w:rsidR="00447403">
        <w:t>ai</w:t>
      </w:r>
      <w:r w:rsidRPr="00376DBD">
        <w:t xml:space="preserve"> nev</w:t>
      </w:r>
      <w:r w:rsidR="00447403">
        <w:t>e</w:t>
      </w:r>
      <w:r w:rsidRPr="00376DBD">
        <w:t xml:space="preserve"> és állandó lakóhely</w:t>
      </w:r>
      <w:r w:rsidR="00447403">
        <w:t>e</w:t>
      </w:r>
      <w:r w:rsidRPr="00376DBD">
        <w:t>*,</w:t>
      </w:r>
    </w:p>
    <w:tbl>
      <w:tblPr>
        <w:tblW w:w="871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4606"/>
      </w:tblGrid>
      <w:tr w:rsidR="00D5362B" w:rsidRPr="00376DBD">
        <w:tc>
          <w:tcPr>
            <w:tcW w:w="4110" w:type="dxa"/>
            <w:shd w:val="clear" w:color="auto" w:fill="auto"/>
          </w:tcPr>
          <w:p w:rsidR="00D5362B" w:rsidRPr="00376DBD" w:rsidRDefault="00D5362B" w:rsidP="00061D5B">
            <w:pPr>
              <w:tabs>
                <w:tab w:val="left" w:leader="dot" w:pos="6804"/>
              </w:tabs>
              <w:ind w:right="-52"/>
              <w:jc w:val="both"/>
            </w:pPr>
            <w:r w:rsidRPr="00376DBD">
              <w:t>tényleges tulajdonos neve</w:t>
            </w:r>
          </w:p>
        </w:tc>
        <w:tc>
          <w:tcPr>
            <w:tcW w:w="4606" w:type="dxa"/>
            <w:shd w:val="clear" w:color="auto" w:fill="auto"/>
          </w:tcPr>
          <w:p w:rsidR="00D5362B" w:rsidRPr="00376DBD" w:rsidRDefault="00D5362B" w:rsidP="00061D5B">
            <w:pPr>
              <w:tabs>
                <w:tab w:val="left" w:leader="dot" w:pos="6804"/>
              </w:tabs>
              <w:ind w:right="-52"/>
              <w:jc w:val="both"/>
            </w:pPr>
            <w:r w:rsidRPr="00376DBD">
              <w:t>állandó lakóhely</w:t>
            </w:r>
          </w:p>
        </w:tc>
      </w:tr>
      <w:tr w:rsidR="00D5362B" w:rsidRPr="00376DBD">
        <w:tc>
          <w:tcPr>
            <w:tcW w:w="4110" w:type="dxa"/>
            <w:shd w:val="clear" w:color="auto" w:fill="auto"/>
          </w:tcPr>
          <w:p w:rsidR="00D5362B" w:rsidRPr="00376DBD" w:rsidRDefault="00D5362B" w:rsidP="00061D5B">
            <w:pPr>
              <w:tabs>
                <w:tab w:val="left" w:leader="dot" w:pos="6804"/>
              </w:tabs>
              <w:ind w:right="-52"/>
              <w:jc w:val="both"/>
            </w:pPr>
          </w:p>
        </w:tc>
        <w:tc>
          <w:tcPr>
            <w:tcW w:w="4606" w:type="dxa"/>
            <w:shd w:val="clear" w:color="auto" w:fill="auto"/>
          </w:tcPr>
          <w:p w:rsidR="00D5362B" w:rsidRPr="00376DBD" w:rsidRDefault="00D5362B" w:rsidP="00061D5B">
            <w:pPr>
              <w:tabs>
                <w:tab w:val="left" w:leader="dot" w:pos="6804"/>
              </w:tabs>
              <w:ind w:right="-52"/>
              <w:jc w:val="both"/>
            </w:pPr>
          </w:p>
        </w:tc>
      </w:tr>
      <w:tr w:rsidR="00D5362B" w:rsidRPr="00376DBD">
        <w:tc>
          <w:tcPr>
            <w:tcW w:w="4110" w:type="dxa"/>
            <w:shd w:val="clear" w:color="auto" w:fill="auto"/>
          </w:tcPr>
          <w:p w:rsidR="00D5362B" w:rsidRPr="00376DBD" w:rsidRDefault="00D5362B" w:rsidP="00061D5B">
            <w:pPr>
              <w:tabs>
                <w:tab w:val="left" w:leader="dot" w:pos="6804"/>
              </w:tabs>
              <w:ind w:right="-52"/>
              <w:jc w:val="both"/>
            </w:pPr>
          </w:p>
        </w:tc>
        <w:tc>
          <w:tcPr>
            <w:tcW w:w="4606" w:type="dxa"/>
            <w:shd w:val="clear" w:color="auto" w:fill="auto"/>
          </w:tcPr>
          <w:p w:rsidR="00D5362B" w:rsidRPr="00376DBD" w:rsidRDefault="00D5362B" w:rsidP="00061D5B">
            <w:pPr>
              <w:tabs>
                <w:tab w:val="left" w:leader="dot" w:pos="6804"/>
              </w:tabs>
              <w:ind w:right="-52"/>
              <w:jc w:val="both"/>
            </w:pPr>
          </w:p>
        </w:tc>
      </w:tr>
      <w:tr w:rsidR="00D5362B" w:rsidRPr="00376DBD">
        <w:tc>
          <w:tcPr>
            <w:tcW w:w="4110" w:type="dxa"/>
            <w:shd w:val="clear" w:color="auto" w:fill="auto"/>
          </w:tcPr>
          <w:p w:rsidR="00D5362B" w:rsidRPr="00376DBD" w:rsidRDefault="00D5362B" w:rsidP="00061D5B">
            <w:pPr>
              <w:tabs>
                <w:tab w:val="left" w:leader="dot" w:pos="6804"/>
              </w:tabs>
              <w:ind w:right="-52"/>
              <w:jc w:val="both"/>
            </w:pPr>
          </w:p>
        </w:tc>
        <w:tc>
          <w:tcPr>
            <w:tcW w:w="4606" w:type="dxa"/>
            <w:shd w:val="clear" w:color="auto" w:fill="auto"/>
          </w:tcPr>
          <w:p w:rsidR="00D5362B" w:rsidRPr="00376DBD" w:rsidRDefault="00D5362B" w:rsidP="00061D5B">
            <w:pPr>
              <w:tabs>
                <w:tab w:val="left" w:leader="dot" w:pos="6804"/>
              </w:tabs>
              <w:ind w:right="-52"/>
              <w:jc w:val="both"/>
            </w:pPr>
          </w:p>
        </w:tc>
      </w:tr>
      <w:tr w:rsidR="00D5362B" w:rsidRPr="00376DBD">
        <w:tc>
          <w:tcPr>
            <w:tcW w:w="4110" w:type="dxa"/>
            <w:shd w:val="clear" w:color="auto" w:fill="auto"/>
          </w:tcPr>
          <w:p w:rsidR="00D5362B" w:rsidRPr="00376DBD" w:rsidRDefault="00D5362B" w:rsidP="00061D5B">
            <w:pPr>
              <w:tabs>
                <w:tab w:val="left" w:leader="dot" w:pos="6804"/>
              </w:tabs>
              <w:ind w:right="-52"/>
              <w:jc w:val="both"/>
            </w:pPr>
          </w:p>
        </w:tc>
        <w:tc>
          <w:tcPr>
            <w:tcW w:w="4606" w:type="dxa"/>
            <w:shd w:val="clear" w:color="auto" w:fill="auto"/>
          </w:tcPr>
          <w:p w:rsidR="00D5362B" w:rsidRPr="00376DBD" w:rsidRDefault="00D5362B" w:rsidP="00061D5B">
            <w:pPr>
              <w:tabs>
                <w:tab w:val="left" w:leader="dot" w:pos="6804"/>
              </w:tabs>
              <w:ind w:right="-52"/>
              <w:jc w:val="both"/>
            </w:pPr>
          </w:p>
        </w:tc>
      </w:tr>
      <w:tr w:rsidR="00D5362B" w:rsidRPr="00376DBD">
        <w:tc>
          <w:tcPr>
            <w:tcW w:w="4110" w:type="dxa"/>
            <w:shd w:val="clear" w:color="auto" w:fill="auto"/>
          </w:tcPr>
          <w:p w:rsidR="00D5362B" w:rsidRPr="00376DBD" w:rsidRDefault="00D5362B" w:rsidP="00061D5B">
            <w:pPr>
              <w:tabs>
                <w:tab w:val="left" w:leader="dot" w:pos="6804"/>
              </w:tabs>
              <w:ind w:right="-52"/>
              <w:jc w:val="both"/>
            </w:pPr>
          </w:p>
        </w:tc>
        <w:tc>
          <w:tcPr>
            <w:tcW w:w="4606" w:type="dxa"/>
            <w:shd w:val="clear" w:color="auto" w:fill="auto"/>
          </w:tcPr>
          <w:p w:rsidR="00D5362B" w:rsidRPr="00376DBD" w:rsidRDefault="00D5362B" w:rsidP="00061D5B">
            <w:pPr>
              <w:tabs>
                <w:tab w:val="left" w:leader="dot" w:pos="6804"/>
              </w:tabs>
              <w:ind w:right="-52"/>
              <w:jc w:val="both"/>
            </w:pPr>
          </w:p>
        </w:tc>
      </w:tr>
      <w:tr w:rsidR="00D5362B" w:rsidRPr="00376DBD">
        <w:tc>
          <w:tcPr>
            <w:tcW w:w="4110" w:type="dxa"/>
            <w:shd w:val="clear" w:color="auto" w:fill="auto"/>
          </w:tcPr>
          <w:p w:rsidR="00D5362B" w:rsidRPr="00376DBD" w:rsidRDefault="00D5362B" w:rsidP="00061D5B">
            <w:pPr>
              <w:tabs>
                <w:tab w:val="left" w:leader="dot" w:pos="6804"/>
              </w:tabs>
              <w:ind w:right="-52"/>
              <w:jc w:val="both"/>
            </w:pPr>
          </w:p>
        </w:tc>
        <w:tc>
          <w:tcPr>
            <w:tcW w:w="4606" w:type="dxa"/>
            <w:shd w:val="clear" w:color="auto" w:fill="auto"/>
          </w:tcPr>
          <w:p w:rsidR="00D5362B" w:rsidRPr="00376DBD" w:rsidRDefault="00D5362B" w:rsidP="00061D5B">
            <w:pPr>
              <w:tabs>
                <w:tab w:val="left" w:leader="dot" w:pos="6804"/>
              </w:tabs>
              <w:ind w:right="-52"/>
              <w:jc w:val="both"/>
            </w:pPr>
          </w:p>
        </w:tc>
      </w:tr>
    </w:tbl>
    <w:p w:rsidR="00D5362B" w:rsidRPr="00376DBD" w:rsidRDefault="00D5362B" w:rsidP="00F36E84">
      <w:pPr>
        <w:numPr>
          <w:ilvl w:val="0"/>
          <w:numId w:val="3"/>
        </w:numPr>
        <w:tabs>
          <w:tab w:val="left" w:pos="567"/>
          <w:tab w:val="left" w:pos="851"/>
          <w:tab w:val="center" w:pos="7088"/>
          <w:tab w:val="right" w:pos="9000"/>
        </w:tabs>
        <w:spacing w:after="120"/>
        <w:jc w:val="both"/>
      </w:pPr>
      <w:r w:rsidRPr="00376DBD">
        <w:t xml:space="preserve">a pénzmosásról szóló törvény </w:t>
      </w:r>
      <w:r w:rsidR="00447403" w:rsidRPr="00447403">
        <w:t>3. § 38) pont a), b) v</w:t>
      </w:r>
      <w:r w:rsidR="00447403">
        <w:t>a</w:t>
      </w:r>
      <w:r w:rsidR="00447403" w:rsidRPr="00447403">
        <w:t>gy d)</w:t>
      </w:r>
      <w:r w:rsidR="00447403">
        <w:t xml:space="preserve"> </w:t>
      </w:r>
      <w:r w:rsidRPr="00376DBD">
        <w:t xml:space="preserve">alpont </w:t>
      </w:r>
      <w:r w:rsidRPr="00447403">
        <w:t>szerinti tényleges tulajdonos nincs</w:t>
      </w:r>
      <w:r w:rsidRPr="00376DBD">
        <w:rPr>
          <w:vertAlign w:val="superscript"/>
        </w:rPr>
        <w:t>*</w:t>
      </w:r>
      <w:r w:rsidRPr="00376DBD">
        <w:t>.</w:t>
      </w:r>
    </w:p>
    <w:p w:rsidR="00D5362B" w:rsidRPr="00376DBD" w:rsidRDefault="00D5362B" w:rsidP="00D5362B">
      <w:pPr>
        <w:jc w:val="both"/>
      </w:pPr>
      <w:r w:rsidRPr="00376DBD">
        <w:t xml:space="preserve">Jelen nyilatkozatot </w:t>
      </w:r>
      <w:proofErr w:type="gramStart"/>
      <w:r w:rsidR="004B6577">
        <w:t>a</w:t>
      </w:r>
      <w:proofErr w:type="gramEnd"/>
      <w:r w:rsidR="004B6577">
        <w:t xml:space="preserve"> </w:t>
      </w:r>
      <w:r w:rsidR="005A125F">
        <w:t>Óvodák részleges felújítása az „Óvodai szolgáltatások fejlesztésének megvalósítása Gyömrőn” című VEKOP-6.1.1-15-PT1-2016-00009 azonosító számú projekt finanszírozásból</w:t>
      </w:r>
      <w:r w:rsidR="00917C97">
        <w:t xml:space="preserve"> </w:t>
      </w:r>
      <w:r w:rsidRPr="00376DBD">
        <w:t xml:space="preserve">tárgyában </w:t>
      </w:r>
      <w:r w:rsidR="0072097C">
        <w:t xml:space="preserve">kiírt </w:t>
      </w:r>
      <w:r w:rsidRPr="00376DBD">
        <w:t>közbeszerzési eljárás során az ajánlat részeként teszem.</w:t>
      </w:r>
    </w:p>
    <w:p w:rsidR="00D5362B" w:rsidRPr="00376DBD" w:rsidRDefault="00D5362B" w:rsidP="00D5362B">
      <w:pPr>
        <w:jc w:val="both"/>
      </w:pPr>
    </w:p>
    <w:p w:rsidR="00D5362B" w:rsidRPr="00376DBD" w:rsidRDefault="00D5362B" w:rsidP="00D5362B">
      <w:pPr>
        <w:tabs>
          <w:tab w:val="center" w:pos="1701"/>
          <w:tab w:val="center" w:pos="3969"/>
          <w:tab w:val="center" w:pos="5812"/>
          <w:tab w:val="center" w:pos="7655"/>
        </w:tabs>
        <w:ind w:right="-477"/>
        <w:jc w:val="both"/>
        <w:rPr>
          <w:sz w:val="22"/>
          <w:szCs w:val="22"/>
        </w:rPr>
      </w:pPr>
      <w:proofErr w:type="gramStart"/>
      <w:r w:rsidRPr="00376DBD">
        <w:rPr>
          <w:sz w:val="22"/>
          <w:szCs w:val="22"/>
        </w:rPr>
        <w:t>Kelt:...........................................</w:t>
      </w:r>
      <w:proofErr w:type="gramEnd"/>
      <w:r w:rsidRPr="00376DBD">
        <w:rPr>
          <w:sz w:val="22"/>
          <w:szCs w:val="22"/>
        </w:rPr>
        <w:t>, 201</w:t>
      </w:r>
      <w:r w:rsidR="00447403">
        <w:rPr>
          <w:sz w:val="22"/>
          <w:szCs w:val="22"/>
        </w:rPr>
        <w:t>8</w:t>
      </w:r>
      <w:r w:rsidRPr="00376DBD">
        <w:rPr>
          <w:sz w:val="22"/>
          <w:szCs w:val="22"/>
        </w:rPr>
        <w:t>. .................................</w:t>
      </w:r>
    </w:p>
    <w:p w:rsidR="00D5362B" w:rsidRPr="00376DBD" w:rsidRDefault="00D5362B" w:rsidP="00D5362B">
      <w:pPr>
        <w:tabs>
          <w:tab w:val="center" w:pos="1701"/>
          <w:tab w:val="center" w:pos="3969"/>
          <w:tab w:val="center" w:pos="5812"/>
          <w:tab w:val="center" w:pos="7655"/>
        </w:tabs>
        <w:ind w:right="-477"/>
        <w:jc w:val="both"/>
        <w:rPr>
          <w:sz w:val="22"/>
          <w:szCs w:val="22"/>
        </w:rPr>
      </w:pPr>
    </w:p>
    <w:p w:rsidR="00D5362B" w:rsidRPr="00376DBD" w:rsidRDefault="00D5362B" w:rsidP="00D5362B">
      <w:pPr>
        <w:tabs>
          <w:tab w:val="center" w:pos="1701"/>
          <w:tab w:val="center" w:pos="3969"/>
          <w:tab w:val="center" w:pos="5812"/>
          <w:tab w:val="center" w:pos="7655"/>
        </w:tabs>
        <w:ind w:right="-477"/>
        <w:jc w:val="both"/>
        <w:rPr>
          <w:sz w:val="22"/>
          <w:szCs w:val="22"/>
        </w:rPr>
      </w:pPr>
    </w:p>
    <w:p w:rsidR="00D5362B" w:rsidRPr="00376DBD" w:rsidRDefault="00D5362B" w:rsidP="00D5362B">
      <w:pPr>
        <w:tabs>
          <w:tab w:val="left" w:pos="5103"/>
          <w:tab w:val="left" w:leader="dot" w:pos="7938"/>
        </w:tabs>
        <w:ind w:right="-477"/>
        <w:jc w:val="both"/>
        <w:rPr>
          <w:sz w:val="22"/>
          <w:szCs w:val="22"/>
        </w:rPr>
      </w:pPr>
      <w:r w:rsidRPr="00376DBD">
        <w:rPr>
          <w:sz w:val="22"/>
          <w:szCs w:val="22"/>
        </w:rPr>
        <w:tab/>
      </w:r>
      <w:r w:rsidRPr="00376DBD">
        <w:rPr>
          <w:sz w:val="22"/>
          <w:szCs w:val="22"/>
        </w:rPr>
        <w:tab/>
      </w:r>
    </w:p>
    <w:p w:rsidR="00D5362B" w:rsidRPr="00376DBD" w:rsidRDefault="00D5362B" w:rsidP="00D5362B">
      <w:pPr>
        <w:tabs>
          <w:tab w:val="center" w:pos="6521"/>
          <w:tab w:val="left" w:leader="dot" w:pos="7938"/>
        </w:tabs>
        <w:ind w:right="-477"/>
        <w:jc w:val="both"/>
        <w:rPr>
          <w:b/>
          <w:sz w:val="22"/>
          <w:szCs w:val="22"/>
        </w:rPr>
      </w:pPr>
      <w:r w:rsidRPr="00376DBD">
        <w:rPr>
          <w:b/>
          <w:sz w:val="22"/>
          <w:szCs w:val="22"/>
        </w:rPr>
        <w:tab/>
        <w:t>cégszerű aláírás</w:t>
      </w:r>
    </w:p>
    <w:p w:rsidR="005E79E0" w:rsidRPr="00376DBD" w:rsidRDefault="005E79E0" w:rsidP="00D5362B">
      <w:pPr>
        <w:tabs>
          <w:tab w:val="center" w:pos="6521"/>
          <w:tab w:val="left" w:leader="dot" w:pos="7938"/>
        </w:tabs>
        <w:ind w:right="-477"/>
        <w:jc w:val="both"/>
        <w:rPr>
          <w:b/>
          <w:sz w:val="22"/>
          <w:szCs w:val="22"/>
        </w:rPr>
      </w:pPr>
      <w:r w:rsidRPr="00376DBD">
        <w:rPr>
          <w:b/>
          <w:sz w:val="22"/>
          <w:szCs w:val="22"/>
        </w:rPr>
        <w:t>*A nem kívánt rész törlendő!</w:t>
      </w:r>
    </w:p>
    <w:p w:rsidR="00E17CFF" w:rsidRPr="00376DBD" w:rsidRDefault="00F401B2" w:rsidP="00E17CFF">
      <w:pPr>
        <w:keepNext/>
        <w:jc w:val="right"/>
        <w:outlineLvl w:val="1"/>
        <w:rPr>
          <w:b/>
          <w:bCs/>
          <w:i/>
        </w:rPr>
      </w:pPr>
      <w:r w:rsidRPr="00376DBD">
        <w:rPr>
          <w:b/>
          <w:bCs/>
        </w:rPr>
        <w:br w:type="page"/>
      </w:r>
      <w:bookmarkStart w:id="206" w:name="_Toc307650152"/>
      <w:bookmarkStart w:id="207" w:name="_Toc307650029"/>
      <w:bookmarkStart w:id="208" w:name="_Toc306617334"/>
      <w:bookmarkStart w:id="209" w:name="_Toc306617264"/>
      <w:bookmarkStart w:id="210" w:name="_Toc306549759"/>
      <w:bookmarkStart w:id="211" w:name="_Toc303057418"/>
      <w:bookmarkStart w:id="212" w:name="_Toc303057195"/>
      <w:bookmarkStart w:id="213" w:name="_Toc296699716"/>
      <w:bookmarkStart w:id="214" w:name="_Toc296679332"/>
      <w:bookmarkStart w:id="215" w:name="_Toc296667339"/>
      <w:bookmarkStart w:id="216" w:name="_Toc296667242"/>
      <w:bookmarkStart w:id="217" w:name="_Toc310429311"/>
      <w:bookmarkStart w:id="218" w:name="_Toc314562018"/>
      <w:bookmarkStart w:id="219" w:name="_Toc318884233"/>
      <w:bookmarkStart w:id="220" w:name="_Toc326847789"/>
      <w:bookmarkStart w:id="221" w:name="_Toc326847955"/>
      <w:r w:rsidR="00E17CFF" w:rsidRPr="00376DBD">
        <w:rPr>
          <w:b/>
          <w:bCs/>
          <w:i/>
        </w:rPr>
        <w:lastRenderedPageBreak/>
        <w:t xml:space="preserve"> </w:t>
      </w:r>
    </w:p>
    <w:p w:rsidR="004C7042" w:rsidRPr="00376DBD" w:rsidRDefault="004C7042" w:rsidP="004C7042">
      <w:pPr>
        <w:keepNext/>
        <w:jc w:val="right"/>
        <w:outlineLvl w:val="1"/>
        <w:rPr>
          <w:b/>
          <w:bCs/>
          <w:i/>
        </w:rPr>
      </w:pPr>
      <w:bookmarkStart w:id="222" w:name="_Toc509761599"/>
      <w:r w:rsidRPr="00376DBD">
        <w:rPr>
          <w:b/>
          <w:bCs/>
          <w:i/>
        </w:rPr>
        <w:t>V/</w:t>
      </w:r>
      <w:r w:rsidR="00E17CFF">
        <w:rPr>
          <w:b/>
          <w:bCs/>
          <w:i/>
        </w:rPr>
        <w:t>3</w:t>
      </w:r>
      <w:r w:rsidRPr="00376DBD">
        <w:rPr>
          <w:b/>
          <w:bCs/>
          <w:i/>
        </w:rPr>
        <w:t>. számú melléklet</w:t>
      </w:r>
      <w:bookmarkEnd w:id="222"/>
    </w:p>
    <w:p w:rsidR="004C7042" w:rsidRPr="00376DBD" w:rsidRDefault="004C7042" w:rsidP="004C7042">
      <w:pPr>
        <w:jc w:val="center"/>
      </w:pPr>
    </w:p>
    <w:p w:rsidR="006A1E83" w:rsidRDefault="006A1E83" w:rsidP="006A1E83">
      <w:pPr>
        <w:tabs>
          <w:tab w:val="left" w:leader="dot" w:pos="6804"/>
        </w:tabs>
        <w:spacing w:after="120"/>
        <w:ind w:right="-52"/>
        <w:jc w:val="center"/>
        <w:rPr>
          <w:b/>
          <w:sz w:val="32"/>
          <w:szCs w:val="32"/>
        </w:rPr>
      </w:pPr>
    </w:p>
    <w:p w:rsidR="006A1E83" w:rsidRPr="006A1E83" w:rsidRDefault="006A1E83" w:rsidP="006A1E83">
      <w:pPr>
        <w:tabs>
          <w:tab w:val="left" w:leader="dot" w:pos="6804"/>
        </w:tabs>
        <w:spacing w:after="120"/>
        <w:ind w:right="-52"/>
        <w:jc w:val="center"/>
        <w:rPr>
          <w:b/>
          <w:iCs/>
          <w:sz w:val="32"/>
          <w:szCs w:val="32"/>
        </w:rPr>
      </w:pPr>
      <w:r w:rsidRPr="006A1E83">
        <w:rPr>
          <w:b/>
          <w:sz w:val="32"/>
          <w:szCs w:val="32"/>
        </w:rPr>
        <w:t xml:space="preserve">Nyilatkozat </w:t>
      </w:r>
      <w:r w:rsidRPr="006A1E83">
        <w:rPr>
          <w:b/>
          <w:iCs/>
          <w:sz w:val="32"/>
          <w:szCs w:val="32"/>
        </w:rPr>
        <w:t>változásbejegyzési eljárásról</w:t>
      </w:r>
    </w:p>
    <w:p w:rsidR="006A1E83" w:rsidRPr="006A1E83" w:rsidRDefault="006A1E83" w:rsidP="006A1E83">
      <w:pPr>
        <w:tabs>
          <w:tab w:val="left" w:leader="dot" w:pos="6804"/>
        </w:tabs>
        <w:spacing w:after="120"/>
        <w:ind w:right="-52"/>
        <w:jc w:val="both"/>
      </w:pPr>
    </w:p>
    <w:p w:rsidR="006A1E83" w:rsidRPr="006A1E83" w:rsidRDefault="006A1E83" w:rsidP="006A1E83">
      <w:pPr>
        <w:tabs>
          <w:tab w:val="left" w:leader="dot" w:pos="6804"/>
        </w:tabs>
        <w:spacing w:after="120"/>
        <w:ind w:right="-52"/>
        <w:jc w:val="both"/>
      </w:pPr>
      <w:r w:rsidRPr="006A1E83">
        <w:t>Alulírott ………………………</w:t>
      </w:r>
      <w:proofErr w:type="gramStart"/>
      <w:r w:rsidRPr="006A1E83">
        <w:t>…….</w:t>
      </w:r>
      <w:proofErr w:type="gramEnd"/>
      <w:r w:rsidRPr="006A1E83">
        <w:t>……………….………………….……… (név), mint a ………………………</w:t>
      </w:r>
      <w:proofErr w:type="gramStart"/>
      <w:r w:rsidRPr="006A1E83">
        <w:t>…….</w:t>
      </w:r>
      <w:proofErr w:type="gramEnd"/>
      <w:r w:rsidRPr="006A1E83">
        <w:t>.…………..(cég neve, címe) kötelezettségvállalásra jogosult képviselője nyilatkozom, hogy ajánlattevő tekintetében változásbejegyzési eljárás nincs folyamatban.</w:t>
      </w:r>
    </w:p>
    <w:p w:rsidR="006A1E83" w:rsidRPr="006A1E83" w:rsidRDefault="006A1E83" w:rsidP="006A1E83"/>
    <w:p w:rsidR="006A1E83" w:rsidRPr="006A1E83" w:rsidRDefault="006A1E83" w:rsidP="006A1E83">
      <w:pPr>
        <w:rPr>
          <w:sz w:val="23"/>
          <w:szCs w:val="23"/>
        </w:rPr>
      </w:pPr>
    </w:p>
    <w:p w:rsidR="006A1E83" w:rsidRPr="006A1E83" w:rsidRDefault="006A1E83" w:rsidP="006A1E83">
      <w:pPr>
        <w:tabs>
          <w:tab w:val="left" w:pos="6096"/>
          <w:tab w:val="left" w:leader="dot" w:pos="8222"/>
        </w:tabs>
        <w:ind w:right="-109"/>
        <w:rPr>
          <w:sz w:val="16"/>
          <w:szCs w:val="16"/>
        </w:rPr>
      </w:pPr>
    </w:p>
    <w:p w:rsidR="006A1E83" w:rsidRPr="006A1E83" w:rsidRDefault="006A1E83" w:rsidP="006A1E83">
      <w:r w:rsidRPr="006A1E83">
        <w:t>Kelt: …………</w:t>
      </w:r>
      <w:proofErr w:type="gramStart"/>
      <w:r w:rsidRPr="006A1E83">
        <w:t>…….</w:t>
      </w:r>
      <w:proofErr w:type="gramEnd"/>
      <w:r w:rsidRPr="006A1E83">
        <w:t>., 201</w:t>
      </w:r>
      <w:r w:rsidR="006B57D5">
        <w:t>8</w:t>
      </w:r>
      <w:r w:rsidRPr="006A1E83">
        <w:t>. ………………………</w:t>
      </w:r>
    </w:p>
    <w:p w:rsidR="006A1E83" w:rsidRPr="006A1E83" w:rsidRDefault="006A1E83" w:rsidP="006A1E83">
      <w:pPr>
        <w:tabs>
          <w:tab w:val="left" w:pos="5670"/>
          <w:tab w:val="left" w:leader="dot" w:pos="8222"/>
        </w:tabs>
        <w:spacing w:before="120"/>
        <w:ind w:right="425"/>
      </w:pPr>
      <w:r w:rsidRPr="006A1E83">
        <w:tab/>
      </w:r>
      <w:r w:rsidRPr="006A1E83">
        <w:tab/>
      </w:r>
    </w:p>
    <w:p w:rsidR="006A1E83" w:rsidRPr="006A1E83" w:rsidRDefault="006A1E83" w:rsidP="006A1E83">
      <w:pPr>
        <w:tabs>
          <w:tab w:val="left" w:pos="6096"/>
          <w:tab w:val="left" w:leader="dot" w:pos="8222"/>
        </w:tabs>
        <w:ind w:right="425"/>
        <w:rPr>
          <w:b/>
        </w:rPr>
      </w:pPr>
      <w:r w:rsidRPr="006A1E83">
        <w:rPr>
          <w:b/>
        </w:rPr>
        <w:tab/>
        <w:t>cégszerű aláírás</w:t>
      </w:r>
    </w:p>
    <w:p w:rsidR="006A1E83" w:rsidRPr="006A1E83" w:rsidRDefault="006A1E83" w:rsidP="006A1E83">
      <w:pPr>
        <w:tabs>
          <w:tab w:val="left" w:pos="6096"/>
          <w:tab w:val="left" w:leader="dot" w:pos="8222"/>
        </w:tabs>
        <w:ind w:right="425"/>
        <w:rPr>
          <w:b/>
        </w:rPr>
      </w:pPr>
    </w:p>
    <w:p w:rsidR="004674C9" w:rsidRPr="00376DBD" w:rsidRDefault="004674C9" w:rsidP="004674C9">
      <w:pPr>
        <w:jc w:val="center"/>
      </w:pPr>
      <w:r w:rsidRPr="00376DBD">
        <w:br w:type="page"/>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4674C9" w:rsidRPr="00376DBD" w:rsidRDefault="004674C9" w:rsidP="004674C9">
      <w:pPr>
        <w:keepNext/>
        <w:jc w:val="right"/>
        <w:outlineLvl w:val="1"/>
        <w:rPr>
          <w:b/>
          <w:bCs/>
          <w:i/>
        </w:rPr>
      </w:pPr>
      <w:bookmarkStart w:id="223" w:name="_Toc509761600"/>
      <w:r w:rsidRPr="00376DBD">
        <w:rPr>
          <w:b/>
          <w:bCs/>
          <w:i/>
        </w:rPr>
        <w:lastRenderedPageBreak/>
        <w:t>V/</w:t>
      </w:r>
      <w:r w:rsidR="00536DCB">
        <w:rPr>
          <w:b/>
          <w:bCs/>
          <w:i/>
        </w:rPr>
        <w:t>4</w:t>
      </w:r>
      <w:r w:rsidRPr="00376DBD">
        <w:rPr>
          <w:b/>
          <w:bCs/>
          <w:i/>
        </w:rPr>
        <w:t>. számú melléklet</w:t>
      </w:r>
      <w:bookmarkEnd w:id="223"/>
    </w:p>
    <w:p w:rsidR="004674C9" w:rsidRPr="00376DBD" w:rsidRDefault="004674C9" w:rsidP="003E014A">
      <w:pPr>
        <w:keepNext/>
        <w:jc w:val="center"/>
        <w:rPr>
          <w:b/>
          <w:bCs/>
          <w:i/>
          <w:sz w:val="32"/>
          <w:szCs w:val="32"/>
        </w:rPr>
      </w:pPr>
      <w:bookmarkStart w:id="224" w:name="_Toc307650153"/>
      <w:bookmarkStart w:id="225" w:name="_Toc307650030"/>
      <w:bookmarkStart w:id="226" w:name="_Toc306617335"/>
      <w:bookmarkStart w:id="227" w:name="_Toc306617265"/>
      <w:bookmarkStart w:id="228" w:name="_Toc306549760"/>
      <w:bookmarkStart w:id="229" w:name="_Toc303057419"/>
      <w:bookmarkStart w:id="230" w:name="_Toc303057196"/>
      <w:bookmarkStart w:id="231" w:name="_Toc296699717"/>
      <w:bookmarkStart w:id="232" w:name="_Toc296679333"/>
      <w:bookmarkStart w:id="233" w:name="_Toc296667340"/>
      <w:bookmarkStart w:id="234" w:name="_Toc296667243"/>
      <w:bookmarkStart w:id="235" w:name="_Toc310429314"/>
      <w:bookmarkStart w:id="236" w:name="_Toc314562019"/>
      <w:bookmarkStart w:id="237" w:name="_Toc318884234"/>
      <w:bookmarkStart w:id="238" w:name="_Toc326847790"/>
      <w:bookmarkStart w:id="239" w:name="_Toc326847956"/>
      <w:bookmarkStart w:id="240" w:name="_Toc332968397"/>
      <w:r w:rsidRPr="00376DBD">
        <w:rPr>
          <w:b/>
          <w:bCs/>
          <w:i/>
          <w:sz w:val="32"/>
          <w:szCs w:val="32"/>
        </w:rPr>
        <w:t>A Kbt. 66. § (4) bekezdés szerinti nyilatkozat</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rsidR="004674C9" w:rsidRPr="00376DBD" w:rsidRDefault="004674C9" w:rsidP="004674C9">
      <w:pPr>
        <w:tabs>
          <w:tab w:val="left" w:leader="dot" w:pos="6804"/>
        </w:tabs>
        <w:spacing w:after="120"/>
        <w:ind w:right="-52"/>
        <w:jc w:val="both"/>
        <w:rPr>
          <w:bCs/>
        </w:rPr>
      </w:pPr>
      <w:r w:rsidRPr="00376DBD">
        <w:t>Alulírott ………………………</w:t>
      </w:r>
      <w:proofErr w:type="gramStart"/>
      <w:r w:rsidRPr="00376DBD">
        <w:t>…….</w:t>
      </w:r>
      <w:proofErr w:type="gramEnd"/>
      <w:r w:rsidRPr="00376DBD">
        <w:t>……………….………………….……… (név), mint a ………………………</w:t>
      </w:r>
      <w:proofErr w:type="gramStart"/>
      <w:r w:rsidRPr="00376DBD">
        <w:t>…….</w:t>
      </w:r>
      <w:proofErr w:type="gramEnd"/>
      <w:r w:rsidRPr="00376DBD">
        <w:t xml:space="preserve">.…………..(cég neve, címe) kötelezettségvállalásra jogosult képviselője nyilatkozom, hogy az általam képviselt ..................................................... .................................................................................. (cégnév, cím), </w:t>
      </w:r>
      <w:r w:rsidRPr="00376DBD">
        <w:rPr>
          <w:bCs/>
        </w:rPr>
        <w:t>hogy a kis- és középvállalkozásokról, fejlődésük támogatásáról szóló, többször módosított 2004. évi XXXIV. törvény szerint</w:t>
      </w:r>
    </w:p>
    <w:p w:rsidR="004674C9" w:rsidRPr="00376DBD" w:rsidRDefault="004674C9" w:rsidP="004674C9">
      <w:pPr>
        <w:tabs>
          <w:tab w:val="right" w:pos="8820"/>
        </w:tabs>
        <w:spacing w:after="120"/>
        <w:jc w:val="center"/>
      </w:pPr>
      <w:bookmarkStart w:id="241" w:name="_Toc296699718"/>
      <w:bookmarkStart w:id="242" w:name="_Toc296679334"/>
      <w:bookmarkStart w:id="243" w:name="_Toc296667341"/>
      <w:bookmarkStart w:id="244" w:name="_Toc296667244"/>
      <w:bookmarkStart w:id="245" w:name="_Toc296666956"/>
      <w:proofErr w:type="spellStart"/>
      <w:r w:rsidRPr="00376DBD">
        <w:t>mikrovállalkozásnak</w:t>
      </w:r>
      <w:proofErr w:type="spellEnd"/>
      <w:r w:rsidRPr="00376DBD">
        <w:t>,</w:t>
      </w:r>
    </w:p>
    <w:p w:rsidR="004674C9" w:rsidRPr="00376DBD" w:rsidRDefault="004674C9" w:rsidP="004674C9">
      <w:pPr>
        <w:tabs>
          <w:tab w:val="right" w:pos="8820"/>
        </w:tabs>
        <w:spacing w:after="120"/>
        <w:jc w:val="center"/>
      </w:pPr>
      <w:r w:rsidRPr="00376DBD">
        <w:t>kisvállalkozásnak,</w:t>
      </w:r>
    </w:p>
    <w:p w:rsidR="004674C9" w:rsidRPr="00376DBD" w:rsidRDefault="004674C9" w:rsidP="004674C9">
      <w:pPr>
        <w:tabs>
          <w:tab w:val="right" w:pos="8820"/>
        </w:tabs>
        <w:spacing w:after="120"/>
        <w:jc w:val="center"/>
      </w:pPr>
      <w:r w:rsidRPr="00376DBD">
        <w:t>középvállalkozásnak</w:t>
      </w:r>
      <w:bookmarkEnd w:id="241"/>
      <w:bookmarkEnd w:id="242"/>
      <w:bookmarkEnd w:id="243"/>
      <w:bookmarkEnd w:id="244"/>
      <w:bookmarkEnd w:id="245"/>
    </w:p>
    <w:p w:rsidR="004674C9" w:rsidRPr="00376DBD" w:rsidRDefault="004674C9" w:rsidP="004674C9">
      <w:pPr>
        <w:tabs>
          <w:tab w:val="right" w:pos="8820"/>
        </w:tabs>
        <w:spacing w:after="120"/>
        <w:jc w:val="center"/>
      </w:pPr>
      <w:bookmarkStart w:id="246" w:name="_Toc296699719"/>
      <w:bookmarkStart w:id="247" w:name="_Toc296679335"/>
      <w:bookmarkStart w:id="248" w:name="_Toc296667342"/>
      <w:bookmarkStart w:id="249" w:name="_Toc296667245"/>
      <w:bookmarkStart w:id="250" w:name="_Toc296666957"/>
      <w:r w:rsidRPr="00376DBD">
        <w:t>egyiknek sem*</w:t>
      </w:r>
      <w:bookmarkEnd w:id="246"/>
      <w:bookmarkEnd w:id="247"/>
      <w:bookmarkEnd w:id="248"/>
      <w:bookmarkEnd w:id="249"/>
      <w:bookmarkEnd w:id="250"/>
    </w:p>
    <w:p w:rsidR="004674C9" w:rsidRPr="00376DBD" w:rsidRDefault="004674C9" w:rsidP="004674C9">
      <w:pPr>
        <w:tabs>
          <w:tab w:val="right" w:pos="8820"/>
        </w:tabs>
        <w:spacing w:after="120"/>
        <w:jc w:val="center"/>
      </w:pPr>
      <w:bookmarkStart w:id="251" w:name="_Toc296699720"/>
      <w:bookmarkStart w:id="252" w:name="_Toc296679336"/>
      <w:bookmarkStart w:id="253" w:name="_Toc296667343"/>
      <w:bookmarkStart w:id="254" w:name="_Toc296667246"/>
      <w:bookmarkStart w:id="255" w:name="_Toc296666958"/>
      <w:r w:rsidRPr="00376DBD">
        <w:t>minősül.</w:t>
      </w:r>
      <w:bookmarkEnd w:id="251"/>
      <w:bookmarkEnd w:id="252"/>
      <w:bookmarkEnd w:id="253"/>
      <w:bookmarkEnd w:id="254"/>
      <w:bookmarkEnd w:id="255"/>
    </w:p>
    <w:p w:rsidR="004674C9" w:rsidRPr="00376DBD" w:rsidRDefault="004674C9" w:rsidP="004674C9">
      <w:pPr>
        <w:tabs>
          <w:tab w:val="left" w:pos="6096"/>
          <w:tab w:val="left" w:leader="dot" w:pos="8222"/>
        </w:tabs>
        <w:ind w:right="-109"/>
        <w:jc w:val="both"/>
        <w:rPr>
          <w:sz w:val="16"/>
          <w:szCs w:val="16"/>
        </w:rPr>
      </w:pPr>
    </w:p>
    <w:p w:rsidR="004674C9" w:rsidRPr="00376DBD" w:rsidRDefault="004674C9" w:rsidP="004674C9">
      <w:pPr>
        <w:tabs>
          <w:tab w:val="right" w:pos="8820"/>
        </w:tabs>
        <w:jc w:val="both"/>
      </w:pPr>
      <w:r w:rsidRPr="00376DBD">
        <w:t xml:space="preserve">Jelen nyilatkozatot </w:t>
      </w:r>
      <w:proofErr w:type="gramStart"/>
      <w:r w:rsidR="004B6577">
        <w:t>a</w:t>
      </w:r>
      <w:proofErr w:type="gramEnd"/>
      <w:r w:rsidR="004B6577">
        <w:t xml:space="preserve"> </w:t>
      </w:r>
      <w:r w:rsidR="005A125F">
        <w:t>Óvodák részleges felújítása az „Óvodai szolgáltatások fejlesztésének megvalósítása Gyömrőn” című VEKOP-6.1.1-15-PT1-2016-00009 azonosító számú projekt finanszírozásból</w:t>
      </w:r>
      <w:r w:rsidR="00917C97">
        <w:t xml:space="preserve"> </w:t>
      </w:r>
      <w:r w:rsidRPr="00376DBD">
        <w:t>tárgyában indított közbeszerzési eljárás során az ajánlat részeként teszem.</w:t>
      </w:r>
    </w:p>
    <w:p w:rsidR="004674C9" w:rsidRPr="00376DBD" w:rsidRDefault="004674C9" w:rsidP="004674C9">
      <w:pPr>
        <w:jc w:val="both"/>
      </w:pPr>
    </w:p>
    <w:p w:rsidR="004674C9" w:rsidRPr="00376DBD" w:rsidRDefault="004674C9" w:rsidP="004674C9">
      <w:pPr>
        <w:tabs>
          <w:tab w:val="center" w:pos="1701"/>
          <w:tab w:val="center" w:pos="3969"/>
          <w:tab w:val="center" w:pos="5812"/>
          <w:tab w:val="center" w:pos="7655"/>
        </w:tabs>
        <w:ind w:right="-477"/>
        <w:jc w:val="both"/>
        <w:rPr>
          <w:sz w:val="22"/>
          <w:szCs w:val="22"/>
        </w:rPr>
      </w:pPr>
      <w:proofErr w:type="gramStart"/>
      <w:r w:rsidRPr="00376DBD">
        <w:rPr>
          <w:sz w:val="22"/>
          <w:szCs w:val="22"/>
        </w:rPr>
        <w:t>Kelt:...........................................</w:t>
      </w:r>
      <w:proofErr w:type="gramEnd"/>
      <w:r w:rsidRPr="00376DBD">
        <w:rPr>
          <w:sz w:val="22"/>
          <w:szCs w:val="22"/>
        </w:rPr>
        <w:t>, 201</w:t>
      </w:r>
      <w:r w:rsidR="006B57D5">
        <w:rPr>
          <w:sz w:val="22"/>
          <w:szCs w:val="22"/>
        </w:rPr>
        <w:t>8</w:t>
      </w:r>
      <w:r w:rsidRPr="00376DBD">
        <w:rPr>
          <w:sz w:val="22"/>
          <w:szCs w:val="22"/>
        </w:rPr>
        <w:t>. .................................</w:t>
      </w:r>
    </w:p>
    <w:p w:rsidR="004674C9" w:rsidRPr="00376DBD" w:rsidRDefault="004674C9" w:rsidP="004674C9">
      <w:pPr>
        <w:tabs>
          <w:tab w:val="center" w:pos="1701"/>
          <w:tab w:val="center" w:pos="3969"/>
          <w:tab w:val="center" w:pos="5812"/>
          <w:tab w:val="center" w:pos="7655"/>
        </w:tabs>
        <w:ind w:right="-477"/>
        <w:jc w:val="both"/>
        <w:rPr>
          <w:sz w:val="22"/>
          <w:szCs w:val="22"/>
        </w:rPr>
      </w:pPr>
    </w:p>
    <w:p w:rsidR="004674C9" w:rsidRPr="00376DBD" w:rsidRDefault="004674C9" w:rsidP="004674C9">
      <w:pPr>
        <w:tabs>
          <w:tab w:val="center" w:pos="1701"/>
          <w:tab w:val="center" w:pos="3969"/>
          <w:tab w:val="center" w:pos="5812"/>
          <w:tab w:val="center" w:pos="7655"/>
        </w:tabs>
        <w:ind w:right="-477"/>
        <w:jc w:val="both"/>
        <w:rPr>
          <w:sz w:val="22"/>
          <w:szCs w:val="22"/>
        </w:rPr>
      </w:pPr>
    </w:p>
    <w:p w:rsidR="004674C9" w:rsidRPr="00376DBD" w:rsidRDefault="004674C9" w:rsidP="004674C9">
      <w:pPr>
        <w:tabs>
          <w:tab w:val="left" w:pos="5103"/>
          <w:tab w:val="left" w:leader="dot" w:pos="7938"/>
        </w:tabs>
        <w:ind w:right="-477"/>
        <w:jc w:val="both"/>
        <w:rPr>
          <w:sz w:val="22"/>
          <w:szCs w:val="22"/>
        </w:rPr>
      </w:pPr>
      <w:r w:rsidRPr="00376DBD">
        <w:rPr>
          <w:sz w:val="22"/>
          <w:szCs w:val="22"/>
        </w:rPr>
        <w:tab/>
      </w:r>
      <w:r w:rsidRPr="00376DBD">
        <w:rPr>
          <w:sz w:val="22"/>
          <w:szCs w:val="22"/>
        </w:rPr>
        <w:tab/>
      </w:r>
    </w:p>
    <w:p w:rsidR="004674C9" w:rsidRPr="00376DBD" w:rsidRDefault="004674C9" w:rsidP="004674C9">
      <w:pPr>
        <w:tabs>
          <w:tab w:val="center" w:pos="6521"/>
          <w:tab w:val="left" w:leader="dot" w:pos="7938"/>
        </w:tabs>
        <w:ind w:right="-477"/>
        <w:jc w:val="both"/>
        <w:rPr>
          <w:b/>
          <w:sz w:val="22"/>
          <w:szCs w:val="22"/>
        </w:rPr>
      </w:pPr>
      <w:r w:rsidRPr="00376DBD">
        <w:rPr>
          <w:b/>
          <w:sz w:val="22"/>
          <w:szCs w:val="22"/>
        </w:rPr>
        <w:tab/>
        <w:t>cégszerű aláírás</w:t>
      </w:r>
    </w:p>
    <w:p w:rsidR="004674C9" w:rsidRPr="00376DBD" w:rsidRDefault="004674C9" w:rsidP="004674C9">
      <w:pPr>
        <w:tabs>
          <w:tab w:val="right" w:pos="8820"/>
        </w:tabs>
        <w:spacing w:after="120"/>
        <w:jc w:val="both"/>
      </w:pPr>
      <w:r w:rsidRPr="00376DBD">
        <w:t>* aláhúzással kérjük jelölni</w:t>
      </w:r>
    </w:p>
    <w:p w:rsidR="004674C9" w:rsidRPr="00376DBD" w:rsidRDefault="004674C9" w:rsidP="004674C9">
      <w:pPr>
        <w:tabs>
          <w:tab w:val="right" w:pos="8820"/>
        </w:tabs>
        <w:spacing w:after="120"/>
        <w:jc w:val="both"/>
        <w:rPr>
          <w:sz w:val="20"/>
          <w:szCs w:val="20"/>
        </w:rPr>
      </w:pPr>
      <w:bookmarkStart w:id="256" w:name="foot_1_place"/>
      <w:bookmarkEnd w:id="256"/>
      <w:r w:rsidRPr="00376DBD">
        <w:rPr>
          <w:sz w:val="20"/>
          <w:szCs w:val="20"/>
        </w:rPr>
        <w:t xml:space="preserve">KKV-nak minősül az a vállalkozás, </w:t>
      </w:r>
      <w:proofErr w:type="gramStart"/>
      <w:r w:rsidRPr="00376DBD">
        <w:rPr>
          <w:sz w:val="20"/>
          <w:szCs w:val="20"/>
        </w:rPr>
        <w:t>amelynek  összes</w:t>
      </w:r>
      <w:proofErr w:type="gramEnd"/>
      <w:r w:rsidRPr="00376DBD">
        <w:rPr>
          <w:sz w:val="20"/>
          <w:szCs w:val="20"/>
        </w:rPr>
        <w:t xml:space="preserve"> foglalkoztatotti létszáma 250 főnél kevesebb, és  éves nettó árbevétele legfeljebb 50 millió eurónak megfelelő forintösszeg, vagy mérlegfőösszege legfeljebb 43 millió eurónak megfelelő forintösszeg.</w:t>
      </w:r>
    </w:p>
    <w:p w:rsidR="004674C9" w:rsidRPr="00376DBD" w:rsidRDefault="004674C9" w:rsidP="004674C9">
      <w:pPr>
        <w:tabs>
          <w:tab w:val="right" w:pos="8820"/>
        </w:tabs>
        <w:spacing w:after="120"/>
        <w:jc w:val="both"/>
        <w:rPr>
          <w:sz w:val="20"/>
          <w:szCs w:val="20"/>
        </w:rPr>
      </w:pPr>
      <w:r w:rsidRPr="00376DBD">
        <w:rPr>
          <w:sz w:val="20"/>
          <w:szCs w:val="20"/>
        </w:rPr>
        <w:t>A KKV kategórián belül kisvállalkozásnak minősül az a vállalkozás, amelynek összes foglalkoztatotti létszáma 50 főnél kevesebb, és éves nettó árbevétele vagy mérlegfőösszege legfeljebb 10 millió eurónak megfelelő forintösszeg.</w:t>
      </w:r>
    </w:p>
    <w:p w:rsidR="004674C9" w:rsidRPr="00376DBD" w:rsidRDefault="004674C9" w:rsidP="004674C9">
      <w:pPr>
        <w:tabs>
          <w:tab w:val="right" w:pos="8820"/>
        </w:tabs>
        <w:spacing w:after="120"/>
        <w:jc w:val="both"/>
        <w:rPr>
          <w:sz w:val="20"/>
          <w:szCs w:val="20"/>
        </w:rPr>
      </w:pPr>
      <w:r w:rsidRPr="00376DBD">
        <w:rPr>
          <w:sz w:val="20"/>
          <w:szCs w:val="20"/>
        </w:rPr>
        <w:t xml:space="preserve">A KKV kategórián belül </w:t>
      </w:r>
      <w:proofErr w:type="spellStart"/>
      <w:r w:rsidRPr="00376DBD">
        <w:rPr>
          <w:sz w:val="20"/>
          <w:szCs w:val="20"/>
        </w:rPr>
        <w:t>mikrovállalkozásnak</w:t>
      </w:r>
      <w:proofErr w:type="spellEnd"/>
      <w:r w:rsidRPr="00376DBD">
        <w:rPr>
          <w:sz w:val="20"/>
          <w:szCs w:val="20"/>
        </w:rPr>
        <w:t xml:space="preserve"> minősül az a vállalkozás, amelynek összes foglalkoztatotti létszáma 10 főnél kevesebb, és éves nettó árbevétele vagy mérlegfőösszege legfeljebb 2 millió eurónak megfelelő forintösszeg.</w:t>
      </w:r>
    </w:p>
    <w:p w:rsidR="0011474F" w:rsidRPr="00376DBD" w:rsidRDefault="004674C9" w:rsidP="00D409F4">
      <w:pPr>
        <w:jc w:val="both"/>
        <w:rPr>
          <w:sz w:val="20"/>
          <w:szCs w:val="20"/>
        </w:rPr>
      </w:pPr>
      <w:bookmarkStart w:id="257" w:name="foot_9_place"/>
      <w:bookmarkEnd w:id="257"/>
      <w:r w:rsidRPr="00376DBD">
        <w:rPr>
          <w:sz w:val="20"/>
          <w:szCs w:val="20"/>
        </w:rPr>
        <w:t xml:space="preserve">Önálló vállalkozás az a vállalkozás, amely nem minősül partnervállalkozásnak, illetve kapcsolódó vállalkozásnak. Partnervállalkozás </w:t>
      </w:r>
      <w:proofErr w:type="gramStart"/>
      <w:r w:rsidRPr="00376DBD">
        <w:rPr>
          <w:sz w:val="20"/>
          <w:szCs w:val="20"/>
        </w:rPr>
        <w:t>az</w:t>
      </w:r>
      <w:proofErr w:type="gramEnd"/>
      <w:r w:rsidRPr="00376DBD">
        <w:rPr>
          <w:sz w:val="20"/>
          <w:szCs w:val="20"/>
        </w:rPr>
        <w:t xml:space="preserve"> amely nem minősül kapcsolódó vállalkozásnak, és amelyben más vállalkozásnak kizárólagosan vagy több kapcsolódó vállalkozásnak együttesen, illetve amelynek más vállalkozásban kizárólagosan vagy több kapcsolódó vállalkozással együttesen a tulajdoni részesedése – jegyzett tőkéje vagy szavazati joga alapján – legalább 25%. Kapcsolódó vállalkozások, amelyek esetében egy vállalkozás egy másik vállalkozás tulajdoni részesedésének (részvényeinek) vagy a szavazatának a többségével rendelkezik, vagy egy vállalkozás egy másik vállalkozásban jogosult arra, hogy a vezető tisztségviselők vagy a felügyelő bizottság tagjai többségét </w:t>
      </w:r>
      <w:proofErr w:type="spellStart"/>
      <w:r w:rsidRPr="00376DBD">
        <w:rPr>
          <w:sz w:val="20"/>
          <w:szCs w:val="20"/>
        </w:rPr>
        <w:t>megválassza</w:t>
      </w:r>
      <w:proofErr w:type="spellEnd"/>
      <w:r w:rsidRPr="00376DBD">
        <w:rPr>
          <w:sz w:val="20"/>
          <w:szCs w:val="20"/>
        </w:rPr>
        <w:t xml:space="preserve"> vagy visszahívja, vagy egy vállalkozás egy másik vállalkozás felett a tulajdonosokkal (részvényesekkel) kötött szerződés vagy a létesítő okirat rendelkezése alapján – függetlenül a tulajdoni hányadtól, a szavazati aránytól, a megválasztási és visszahívási jogtól – döntő irányítást, ellenőrzést gyakorol, vagy egy vállalkozás egy másik vállalkozásban – más tulajdonosokkal (részvényesekkel) kötött megállapodás alapján – a szavazatok többségét egyedül birtokolja. Kapcsolódó vállalkozásnak minősülnek azok a vállalkozások is, amelyek egy vagy több vállalkozáson keresztül állnak egymással a felsoroltak szerinti kapcsolatban. Kapcsolódó vállalkozásnak minősülnek továbbá azok a vállalkozások, amelyek egy természetes személy vagy közösen fellépő természetes személyek egy csoportja révén a fent meghatározott jellegű kapcsolatban állnak egymással, amennyiben tevékenységüket vagy tevékenységük egy részét az érintett piacon vagy egymással szomszédos piacokon folytatják.</w:t>
      </w:r>
    </w:p>
    <w:p w:rsidR="004674C9" w:rsidRPr="00376DBD" w:rsidRDefault="004674C9" w:rsidP="00D409F4">
      <w:pPr>
        <w:tabs>
          <w:tab w:val="right" w:pos="8820"/>
        </w:tabs>
        <w:spacing w:after="120"/>
        <w:jc w:val="right"/>
        <w:outlineLvl w:val="1"/>
        <w:rPr>
          <w:color w:val="000000"/>
          <w:sz w:val="20"/>
        </w:rPr>
      </w:pPr>
      <w:r w:rsidRPr="00376DBD">
        <w:rPr>
          <w:iCs/>
          <w:sz w:val="20"/>
          <w:szCs w:val="20"/>
        </w:rPr>
        <w:br w:type="page"/>
      </w:r>
      <w:bookmarkStart w:id="258" w:name="_Toc307650154"/>
      <w:bookmarkStart w:id="259" w:name="_Toc307650031"/>
      <w:bookmarkStart w:id="260" w:name="_Toc306617336"/>
      <w:bookmarkStart w:id="261" w:name="_Toc306617266"/>
      <w:bookmarkStart w:id="262" w:name="_Toc306549761"/>
      <w:bookmarkStart w:id="263" w:name="_Toc303057420"/>
      <w:bookmarkStart w:id="264" w:name="_Toc303057197"/>
      <w:bookmarkStart w:id="265" w:name="_Toc296699721"/>
      <w:bookmarkStart w:id="266" w:name="_Toc296679337"/>
      <w:bookmarkStart w:id="267" w:name="_Toc296667344"/>
      <w:bookmarkStart w:id="268" w:name="_Toc296667247"/>
      <w:bookmarkStart w:id="269" w:name="_Toc310429315"/>
      <w:bookmarkStart w:id="270" w:name="_Toc314562020"/>
      <w:bookmarkStart w:id="271" w:name="_Toc318884235"/>
      <w:bookmarkStart w:id="272" w:name="_Toc326847791"/>
      <w:bookmarkStart w:id="273" w:name="_Toc326847957"/>
      <w:bookmarkStart w:id="274" w:name="_Toc509761601"/>
      <w:r w:rsidRPr="00376DBD">
        <w:rPr>
          <w:b/>
          <w:i/>
          <w:color w:val="000000"/>
        </w:rPr>
        <w:lastRenderedPageBreak/>
        <w:t>V/</w:t>
      </w:r>
      <w:r w:rsidR="00536DCB">
        <w:rPr>
          <w:b/>
          <w:i/>
          <w:color w:val="000000"/>
        </w:rPr>
        <w:t>5</w:t>
      </w:r>
      <w:r w:rsidRPr="00376DBD">
        <w:rPr>
          <w:b/>
          <w:i/>
          <w:color w:val="000000"/>
        </w:rPr>
        <w:t>. számú melléklet</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rsidR="004674C9" w:rsidRDefault="004674C9" w:rsidP="003E014A">
      <w:pPr>
        <w:jc w:val="center"/>
        <w:rPr>
          <w:b/>
          <w:i/>
          <w:sz w:val="32"/>
          <w:szCs w:val="32"/>
        </w:rPr>
      </w:pPr>
      <w:bookmarkStart w:id="275" w:name="_Toc307650155"/>
      <w:bookmarkStart w:id="276" w:name="_Toc307650032"/>
      <w:bookmarkStart w:id="277" w:name="_Toc306617337"/>
      <w:bookmarkStart w:id="278" w:name="_Toc306617267"/>
      <w:bookmarkStart w:id="279" w:name="_Toc306549762"/>
      <w:bookmarkStart w:id="280" w:name="_Toc303057421"/>
      <w:bookmarkStart w:id="281" w:name="_Toc303057198"/>
      <w:bookmarkStart w:id="282" w:name="_Toc296699722"/>
      <w:bookmarkStart w:id="283" w:name="_Toc296679338"/>
      <w:bookmarkStart w:id="284" w:name="_Toc296667345"/>
      <w:bookmarkStart w:id="285" w:name="_Toc296667248"/>
      <w:bookmarkStart w:id="286" w:name="_Toc310429316"/>
      <w:bookmarkStart w:id="287" w:name="_Toc314562021"/>
      <w:bookmarkStart w:id="288" w:name="_Toc318884236"/>
      <w:bookmarkStart w:id="289" w:name="_Toc326847792"/>
      <w:bookmarkStart w:id="290" w:name="_Toc326847958"/>
      <w:r w:rsidRPr="00376DBD">
        <w:rPr>
          <w:b/>
          <w:i/>
          <w:sz w:val="32"/>
          <w:szCs w:val="32"/>
        </w:rPr>
        <w:t>A Kbt. 66. § (6) bekezdése szerinti nyilatkozat</w:t>
      </w:r>
      <w:bookmarkEnd w:id="275"/>
      <w:bookmarkEnd w:id="276"/>
      <w:bookmarkEnd w:id="277"/>
      <w:bookmarkEnd w:id="278"/>
      <w:bookmarkEnd w:id="279"/>
      <w:bookmarkEnd w:id="280"/>
      <w:bookmarkEnd w:id="281"/>
      <w:bookmarkEnd w:id="282"/>
      <w:bookmarkEnd w:id="283"/>
      <w:bookmarkEnd w:id="284"/>
      <w:bookmarkEnd w:id="285"/>
      <w:bookmarkEnd w:id="286"/>
      <w:r w:rsidRPr="00376DBD">
        <w:rPr>
          <w:b/>
          <w:i/>
          <w:sz w:val="32"/>
          <w:szCs w:val="32"/>
        </w:rPr>
        <w:t xml:space="preserve"> az alvállalkozókról</w:t>
      </w:r>
      <w:bookmarkEnd w:id="287"/>
      <w:bookmarkEnd w:id="288"/>
      <w:bookmarkEnd w:id="289"/>
      <w:bookmarkEnd w:id="290"/>
    </w:p>
    <w:p w:rsidR="006B57D5" w:rsidRPr="00376DBD" w:rsidRDefault="006B57D5" w:rsidP="003E014A">
      <w:pPr>
        <w:jc w:val="center"/>
        <w:rPr>
          <w:b/>
          <w:i/>
          <w:sz w:val="32"/>
          <w:szCs w:val="32"/>
        </w:rPr>
      </w:pPr>
      <w:r>
        <w:rPr>
          <w:b/>
          <w:i/>
          <w:sz w:val="32"/>
          <w:szCs w:val="32"/>
        </w:rPr>
        <w:t>…….. rész*</w:t>
      </w:r>
    </w:p>
    <w:p w:rsidR="004674C9" w:rsidRPr="00376DBD" w:rsidRDefault="004674C9" w:rsidP="004674C9">
      <w:pPr>
        <w:tabs>
          <w:tab w:val="left" w:leader="dot" w:pos="6804"/>
        </w:tabs>
        <w:ind w:right="-52"/>
        <w:jc w:val="both"/>
        <w:rPr>
          <w:color w:val="000000"/>
        </w:rPr>
      </w:pPr>
    </w:p>
    <w:p w:rsidR="004674C9" w:rsidRPr="00376DBD" w:rsidRDefault="004674C9" w:rsidP="004674C9">
      <w:pPr>
        <w:tabs>
          <w:tab w:val="left" w:leader="dot" w:pos="6804"/>
        </w:tabs>
        <w:ind w:right="-52"/>
        <w:jc w:val="both"/>
        <w:rPr>
          <w:color w:val="000000"/>
        </w:rPr>
      </w:pPr>
      <w:r w:rsidRPr="00376DBD">
        <w:rPr>
          <w:color w:val="000000"/>
        </w:rPr>
        <w:t>Alulírott, ………………………(név), mint a ……………………</w:t>
      </w:r>
      <w:proofErr w:type="gramStart"/>
      <w:r w:rsidRPr="00376DBD">
        <w:rPr>
          <w:color w:val="000000"/>
        </w:rPr>
        <w:t>…….</w:t>
      </w:r>
      <w:proofErr w:type="gramEnd"/>
      <w:r w:rsidRPr="00376DBD">
        <w:rPr>
          <w:color w:val="000000"/>
        </w:rPr>
        <w:t xml:space="preserve">.(cég neve, címe) kötelezettségvállalásra jogosult képviselője nyilatkozom, hogy </w:t>
      </w:r>
    </w:p>
    <w:p w:rsidR="004674C9" w:rsidRPr="00376DBD" w:rsidRDefault="004674C9" w:rsidP="004674C9">
      <w:pPr>
        <w:tabs>
          <w:tab w:val="left" w:leader="dot" w:pos="6804"/>
        </w:tabs>
        <w:ind w:right="-52"/>
        <w:jc w:val="both"/>
        <w:rPr>
          <w:color w:val="000000"/>
        </w:rPr>
      </w:pPr>
    </w:p>
    <w:p w:rsidR="004674C9" w:rsidRPr="00376DBD" w:rsidRDefault="004674C9" w:rsidP="004674C9">
      <w:pPr>
        <w:tabs>
          <w:tab w:val="left" w:leader="dot" w:pos="6804"/>
        </w:tabs>
        <w:ind w:right="-52"/>
        <w:jc w:val="both"/>
        <w:rPr>
          <w:i/>
          <w:color w:val="000000"/>
        </w:rPr>
      </w:pPr>
      <w:r w:rsidRPr="00376DBD">
        <w:rPr>
          <w:i/>
          <w:color w:val="000000"/>
        </w:rPr>
        <w:t>a) a közbeszerzésnek alábbi a részének (részeinek), teljesítéséhez alvállalkozót kívánok igénybe venni: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
        <w:gridCol w:w="7542"/>
      </w:tblGrid>
      <w:tr w:rsidR="004674C9" w:rsidRPr="00376DBD">
        <w:tc>
          <w:tcPr>
            <w:tcW w:w="1526" w:type="dxa"/>
            <w:shd w:val="clear" w:color="auto" w:fill="auto"/>
          </w:tcPr>
          <w:p w:rsidR="004674C9" w:rsidRPr="00376DBD" w:rsidRDefault="004674C9" w:rsidP="00061D5B">
            <w:pPr>
              <w:tabs>
                <w:tab w:val="left" w:leader="dot" w:pos="6804"/>
              </w:tabs>
              <w:ind w:right="-52"/>
              <w:jc w:val="both"/>
              <w:rPr>
                <w:color w:val="000000"/>
              </w:rPr>
            </w:pPr>
            <w:r w:rsidRPr="00376DBD">
              <w:rPr>
                <w:color w:val="000000"/>
              </w:rPr>
              <w:t>Rész (feladat):</w:t>
            </w:r>
          </w:p>
        </w:tc>
        <w:tc>
          <w:tcPr>
            <w:tcW w:w="7685" w:type="dxa"/>
            <w:shd w:val="clear" w:color="auto" w:fill="auto"/>
          </w:tcPr>
          <w:p w:rsidR="004674C9" w:rsidRPr="00376DBD" w:rsidRDefault="004674C9" w:rsidP="00061D5B">
            <w:pPr>
              <w:tabs>
                <w:tab w:val="left" w:leader="dot" w:pos="6804"/>
              </w:tabs>
              <w:ind w:right="-52"/>
              <w:jc w:val="both"/>
              <w:rPr>
                <w:color w:val="000000"/>
              </w:rPr>
            </w:pPr>
          </w:p>
        </w:tc>
      </w:tr>
      <w:tr w:rsidR="004674C9" w:rsidRPr="00376DBD">
        <w:tc>
          <w:tcPr>
            <w:tcW w:w="1526" w:type="dxa"/>
            <w:shd w:val="clear" w:color="auto" w:fill="auto"/>
          </w:tcPr>
          <w:p w:rsidR="004674C9" w:rsidRPr="00376DBD" w:rsidRDefault="004674C9" w:rsidP="00061D5B">
            <w:pPr>
              <w:jc w:val="both"/>
              <w:rPr>
                <w:color w:val="000000"/>
              </w:rPr>
            </w:pPr>
            <w:r w:rsidRPr="00376DBD">
              <w:rPr>
                <w:color w:val="000000"/>
              </w:rPr>
              <w:t>Rész (feladat):</w:t>
            </w:r>
          </w:p>
        </w:tc>
        <w:tc>
          <w:tcPr>
            <w:tcW w:w="7685" w:type="dxa"/>
            <w:shd w:val="clear" w:color="auto" w:fill="auto"/>
          </w:tcPr>
          <w:p w:rsidR="004674C9" w:rsidRPr="00376DBD" w:rsidRDefault="004674C9" w:rsidP="00061D5B">
            <w:pPr>
              <w:tabs>
                <w:tab w:val="left" w:leader="dot" w:pos="6804"/>
              </w:tabs>
              <w:ind w:right="-52"/>
              <w:jc w:val="both"/>
              <w:rPr>
                <w:color w:val="000000"/>
              </w:rPr>
            </w:pPr>
          </w:p>
        </w:tc>
      </w:tr>
      <w:tr w:rsidR="004674C9" w:rsidRPr="00376DBD">
        <w:tc>
          <w:tcPr>
            <w:tcW w:w="1526" w:type="dxa"/>
            <w:shd w:val="clear" w:color="auto" w:fill="auto"/>
          </w:tcPr>
          <w:p w:rsidR="004674C9" w:rsidRPr="00376DBD" w:rsidRDefault="004674C9" w:rsidP="00061D5B">
            <w:pPr>
              <w:jc w:val="both"/>
              <w:rPr>
                <w:color w:val="000000"/>
              </w:rPr>
            </w:pPr>
            <w:r w:rsidRPr="00376DBD">
              <w:rPr>
                <w:color w:val="000000"/>
              </w:rPr>
              <w:t>Rész (feladat):</w:t>
            </w:r>
          </w:p>
        </w:tc>
        <w:tc>
          <w:tcPr>
            <w:tcW w:w="7685" w:type="dxa"/>
            <w:shd w:val="clear" w:color="auto" w:fill="auto"/>
          </w:tcPr>
          <w:p w:rsidR="004674C9" w:rsidRPr="00376DBD" w:rsidRDefault="004674C9" w:rsidP="00061D5B">
            <w:pPr>
              <w:tabs>
                <w:tab w:val="left" w:leader="dot" w:pos="6804"/>
              </w:tabs>
              <w:ind w:right="-52"/>
              <w:jc w:val="both"/>
              <w:rPr>
                <w:color w:val="000000"/>
              </w:rPr>
            </w:pPr>
          </w:p>
        </w:tc>
      </w:tr>
      <w:tr w:rsidR="004674C9" w:rsidRPr="00376DBD">
        <w:tc>
          <w:tcPr>
            <w:tcW w:w="1526" w:type="dxa"/>
            <w:shd w:val="clear" w:color="auto" w:fill="auto"/>
          </w:tcPr>
          <w:p w:rsidR="004674C9" w:rsidRPr="00376DBD" w:rsidRDefault="004674C9" w:rsidP="00061D5B">
            <w:pPr>
              <w:jc w:val="both"/>
              <w:rPr>
                <w:color w:val="000000"/>
              </w:rPr>
            </w:pPr>
            <w:r w:rsidRPr="00376DBD">
              <w:rPr>
                <w:color w:val="000000"/>
              </w:rPr>
              <w:t>Rész (feladat):</w:t>
            </w:r>
          </w:p>
        </w:tc>
        <w:tc>
          <w:tcPr>
            <w:tcW w:w="7685" w:type="dxa"/>
            <w:shd w:val="clear" w:color="auto" w:fill="auto"/>
          </w:tcPr>
          <w:p w:rsidR="004674C9" w:rsidRPr="00376DBD" w:rsidRDefault="004674C9" w:rsidP="00061D5B">
            <w:pPr>
              <w:tabs>
                <w:tab w:val="left" w:leader="dot" w:pos="6804"/>
              </w:tabs>
              <w:ind w:right="-52"/>
              <w:jc w:val="both"/>
              <w:rPr>
                <w:color w:val="000000"/>
              </w:rPr>
            </w:pPr>
          </w:p>
        </w:tc>
      </w:tr>
      <w:tr w:rsidR="004674C9" w:rsidRPr="00376DBD">
        <w:tc>
          <w:tcPr>
            <w:tcW w:w="1526" w:type="dxa"/>
            <w:shd w:val="clear" w:color="auto" w:fill="auto"/>
          </w:tcPr>
          <w:p w:rsidR="004674C9" w:rsidRPr="00376DBD" w:rsidRDefault="004674C9" w:rsidP="00061D5B">
            <w:pPr>
              <w:jc w:val="both"/>
              <w:rPr>
                <w:color w:val="000000"/>
              </w:rPr>
            </w:pPr>
            <w:r w:rsidRPr="00376DBD">
              <w:rPr>
                <w:color w:val="000000"/>
              </w:rPr>
              <w:t>Rész (feladat):</w:t>
            </w:r>
          </w:p>
        </w:tc>
        <w:tc>
          <w:tcPr>
            <w:tcW w:w="7685" w:type="dxa"/>
            <w:shd w:val="clear" w:color="auto" w:fill="auto"/>
          </w:tcPr>
          <w:p w:rsidR="004674C9" w:rsidRPr="00376DBD" w:rsidRDefault="004674C9" w:rsidP="00061D5B">
            <w:pPr>
              <w:tabs>
                <w:tab w:val="left" w:leader="dot" w:pos="6804"/>
              </w:tabs>
              <w:ind w:right="-52"/>
              <w:jc w:val="both"/>
              <w:rPr>
                <w:color w:val="000000"/>
              </w:rPr>
            </w:pPr>
          </w:p>
        </w:tc>
      </w:tr>
    </w:tbl>
    <w:p w:rsidR="004674C9" w:rsidRPr="00376DBD" w:rsidRDefault="004674C9" w:rsidP="004674C9">
      <w:pPr>
        <w:tabs>
          <w:tab w:val="left" w:leader="dot" w:pos="6804"/>
        </w:tabs>
        <w:ind w:right="-52"/>
        <w:jc w:val="both"/>
        <w:rPr>
          <w:color w:val="000000"/>
        </w:rPr>
      </w:pPr>
    </w:p>
    <w:p w:rsidR="004674C9" w:rsidRPr="00376DBD" w:rsidRDefault="004674C9" w:rsidP="004674C9">
      <w:pPr>
        <w:tabs>
          <w:tab w:val="left" w:leader="dot" w:pos="6804"/>
        </w:tabs>
        <w:ind w:right="-52"/>
        <w:jc w:val="both"/>
        <w:rPr>
          <w:i/>
          <w:color w:val="000000"/>
        </w:rPr>
      </w:pPr>
      <w:r w:rsidRPr="00376DBD">
        <w:rPr>
          <w:i/>
          <w:color w:val="000000"/>
        </w:rPr>
        <w:t>b) az ezen részek tekintetében igénybe venni kívánt és az ajánlat benyújtásakor már ismert alvállalkozókat: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2"/>
        <w:gridCol w:w="2527"/>
        <w:gridCol w:w="2931"/>
      </w:tblGrid>
      <w:tr w:rsidR="006A1E83" w:rsidRPr="00376DBD" w:rsidTr="006A1E83">
        <w:tc>
          <w:tcPr>
            <w:tcW w:w="3652" w:type="dxa"/>
            <w:shd w:val="clear" w:color="auto" w:fill="auto"/>
          </w:tcPr>
          <w:p w:rsidR="006A1E83" w:rsidRPr="00376DBD" w:rsidRDefault="006A1E83" w:rsidP="00061D5B">
            <w:pPr>
              <w:tabs>
                <w:tab w:val="left" w:leader="dot" w:pos="6804"/>
              </w:tabs>
              <w:ind w:right="-52"/>
              <w:jc w:val="both"/>
              <w:rPr>
                <w:color w:val="000000"/>
              </w:rPr>
            </w:pPr>
            <w:r w:rsidRPr="00376DBD">
              <w:rPr>
                <w:color w:val="000000"/>
              </w:rPr>
              <w:t>Alvállalkozó neve</w:t>
            </w:r>
            <w:r w:rsidR="00AE7EDD">
              <w:rPr>
                <w:color w:val="000000"/>
              </w:rPr>
              <w:t>, adószáma</w:t>
            </w:r>
          </w:p>
        </w:tc>
        <w:tc>
          <w:tcPr>
            <w:tcW w:w="2552" w:type="dxa"/>
            <w:shd w:val="clear" w:color="auto" w:fill="auto"/>
          </w:tcPr>
          <w:p w:rsidR="006A1E83" w:rsidRPr="00376DBD" w:rsidRDefault="006A1E83" w:rsidP="00061D5B">
            <w:pPr>
              <w:tabs>
                <w:tab w:val="left" w:leader="dot" w:pos="6804"/>
              </w:tabs>
              <w:ind w:right="-52"/>
              <w:jc w:val="both"/>
              <w:rPr>
                <w:color w:val="000000"/>
              </w:rPr>
            </w:pPr>
            <w:r w:rsidRPr="00376DBD">
              <w:rPr>
                <w:color w:val="000000"/>
              </w:rPr>
              <w:t>Alvállalkozó címe</w:t>
            </w:r>
          </w:p>
        </w:tc>
        <w:tc>
          <w:tcPr>
            <w:tcW w:w="2976" w:type="dxa"/>
          </w:tcPr>
          <w:p w:rsidR="006A1E83" w:rsidRPr="00376DBD" w:rsidRDefault="006A1E83" w:rsidP="00061D5B">
            <w:pPr>
              <w:tabs>
                <w:tab w:val="left" w:leader="dot" w:pos="6804"/>
              </w:tabs>
              <w:ind w:right="-52"/>
              <w:jc w:val="both"/>
              <w:rPr>
                <w:color w:val="000000"/>
              </w:rPr>
            </w:pPr>
            <w:r>
              <w:rPr>
                <w:color w:val="000000"/>
              </w:rPr>
              <w:t>rész (feladat)</w:t>
            </w:r>
          </w:p>
        </w:tc>
      </w:tr>
      <w:tr w:rsidR="006A1E83" w:rsidRPr="00376DBD" w:rsidTr="006A1E83">
        <w:tc>
          <w:tcPr>
            <w:tcW w:w="3652" w:type="dxa"/>
            <w:shd w:val="clear" w:color="auto" w:fill="auto"/>
          </w:tcPr>
          <w:p w:rsidR="006A1E83" w:rsidRPr="00376DBD" w:rsidRDefault="006A1E83" w:rsidP="00061D5B">
            <w:pPr>
              <w:tabs>
                <w:tab w:val="left" w:leader="dot" w:pos="6804"/>
              </w:tabs>
              <w:ind w:right="-52"/>
              <w:jc w:val="both"/>
              <w:rPr>
                <w:color w:val="000000"/>
              </w:rPr>
            </w:pPr>
          </w:p>
        </w:tc>
        <w:tc>
          <w:tcPr>
            <w:tcW w:w="2552" w:type="dxa"/>
            <w:shd w:val="clear" w:color="auto" w:fill="auto"/>
          </w:tcPr>
          <w:p w:rsidR="006A1E83" w:rsidRPr="00376DBD" w:rsidRDefault="006A1E83" w:rsidP="00061D5B">
            <w:pPr>
              <w:tabs>
                <w:tab w:val="left" w:leader="dot" w:pos="6804"/>
              </w:tabs>
              <w:ind w:right="-52"/>
              <w:jc w:val="both"/>
              <w:rPr>
                <w:color w:val="000000"/>
              </w:rPr>
            </w:pPr>
          </w:p>
        </w:tc>
        <w:tc>
          <w:tcPr>
            <w:tcW w:w="2976" w:type="dxa"/>
          </w:tcPr>
          <w:p w:rsidR="006A1E83" w:rsidRPr="00376DBD" w:rsidRDefault="006A1E83" w:rsidP="00061D5B">
            <w:pPr>
              <w:tabs>
                <w:tab w:val="left" w:leader="dot" w:pos="6804"/>
              </w:tabs>
              <w:ind w:right="-52"/>
              <w:jc w:val="both"/>
              <w:rPr>
                <w:color w:val="000000"/>
              </w:rPr>
            </w:pPr>
          </w:p>
        </w:tc>
      </w:tr>
      <w:tr w:rsidR="006A1E83" w:rsidRPr="00376DBD" w:rsidTr="006A1E83">
        <w:tc>
          <w:tcPr>
            <w:tcW w:w="3652" w:type="dxa"/>
            <w:shd w:val="clear" w:color="auto" w:fill="auto"/>
          </w:tcPr>
          <w:p w:rsidR="006A1E83" w:rsidRPr="00376DBD" w:rsidRDefault="006A1E83" w:rsidP="00061D5B">
            <w:pPr>
              <w:tabs>
                <w:tab w:val="left" w:leader="dot" w:pos="6804"/>
              </w:tabs>
              <w:ind w:right="-52"/>
              <w:jc w:val="both"/>
              <w:rPr>
                <w:color w:val="000000"/>
              </w:rPr>
            </w:pPr>
          </w:p>
        </w:tc>
        <w:tc>
          <w:tcPr>
            <w:tcW w:w="2552" w:type="dxa"/>
            <w:shd w:val="clear" w:color="auto" w:fill="auto"/>
          </w:tcPr>
          <w:p w:rsidR="006A1E83" w:rsidRPr="00376DBD" w:rsidRDefault="006A1E83" w:rsidP="00061D5B">
            <w:pPr>
              <w:tabs>
                <w:tab w:val="left" w:leader="dot" w:pos="6804"/>
              </w:tabs>
              <w:ind w:right="-52"/>
              <w:jc w:val="both"/>
              <w:rPr>
                <w:color w:val="000000"/>
              </w:rPr>
            </w:pPr>
          </w:p>
        </w:tc>
        <w:tc>
          <w:tcPr>
            <w:tcW w:w="2976" w:type="dxa"/>
          </w:tcPr>
          <w:p w:rsidR="006A1E83" w:rsidRPr="00376DBD" w:rsidRDefault="006A1E83" w:rsidP="00061D5B">
            <w:pPr>
              <w:tabs>
                <w:tab w:val="left" w:leader="dot" w:pos="6804"/>
              </w:tabs>
              <w:ind w:right="-52"/>
              <w:jc w:val="both"/>
              <w:rPr>
                <w:color w:val="000000"/>
              </w:rPr>
            </w:pPr>
          </w:p>
        </w:tc>
      </w:tr>
      <w:tr w:rsidR="006A1E83" w:rsidRPr="00376DBD" w:rsidTr="006A1E83">
        <w:tc>
          <w:tcPr>
            <w:tcW w:w="3652" w:type="dxa"/>
            <w:shd w:val="clear" w:color="auto" w:fill="auto"/>
          </w:tcPr>
          <w:p w:rsidR="006A1E83" w:rsidRPr="00376DBD" w:rsidRDefault="006A1E83" w:rsidP="00061D5B">
            <w:pPr>
              <w:tabs>
                <w:tab w:val="left" w:leader="dot" w:pos="6804"/>
              </w:tabs>
              <w:ind w:right="-52"/>
              <w:jc w:val="both"/>
              <w:rPr>
                <w:color w:val="000000"/>
              </w:rPr>
            </w:pPr>
          </w:p>
        </w:tc>
        <w:tc>
          <w:tcPr>
            <w:tcW w:w="2552" w:type="dxa"/>
            <w:shd w:val="clear" w:color="auto" w:fill="auto"/>
          </w:tcPr>
          <w:p w:rsidR="006A1E83" w:rsidRPr="00376DBD" w:rsidRDefault="006A1E83" w:rsidP="00061D5B">
            <w:pPr>
              <w:tabs>
                <w:tab w:val="left" w:leader="dot" w:pos="6804"/>
              </w:tabs>
              <w:ind w:right="-52"/>
              <w:jc w:val="both"/>
              <w:rPr>
                <w:color w:val="000000"/>
              </w:rPr>
            </w:pPr>
          </w:p>
        </w:tc>
        <w:tc>
          <w:tcPr>
            <w:tcW w:w="2976" w:type="dxa"/>
          </w:tcPr>
          <w:p w:rsidR="006A1E83" w:rsidRPr="00376DBD" w:rsidRDefault="006A1E83" w:rsidP="00061D5B">
            <w:pPr>
              <w:tabs>
                <w:tab w:val="left" w:leader="dot" w:pos="6804"/>
              </w:tabs>
              <w:ind w:right="-52"/>
              <w:jc w:val="both"/>
              <w:rPr>
                <w:color w:val="000000"/>
              </w:rPr>
            </w:pPr>
          </w:p>
        </w:tc>
      </w:tr>
      <w:tr w:rsidR="006A1E83" w:rsidRPr="00376DBD" w:rsidTr="006A1E83">
        <w:tc>
          <w:tcPr>
            <w:tcW w:w="3652" w:type="dxa"/>
            <w:shd w:val="clear" w:color="auto" w:fill="auto"/>
          </w:tcPr>
          <w:p w:rsidR="006A1E83" w:rsidRPr="00376DBD" w:rsidRDefault="006A1E83" w:rsidP="00061D5B">
            <w:pPr>
              <w:tabs>
                <w:tab w:val="left" w:leader="dot" w:pos="6804"/>
              </w:tabs>
              <w:ind w:right="-52"/>
              <w:jc w:val="both"/>
              <w:rPr>
                <w:color w:val="000000"/>
              </w:rPr>
            </w:pPr>
          </w:p>
        </w:tc>
        <w:tc>
          <w:tcPr>
            <w:tcW w:w="2552" w:type="dxa"/>
            <w:shd w:val="clear" w:color="auto" w:fill="auto"/>
          </w:tcPr>
          <w:p w:rsidR="006A1E83" w:rsidRPr="00376DBD" w:rsidRDefault="006A1E83" w:rsidP="00061D5B">
            <w:pPr>
              <w:tabs>
                <w:tab w:val="left" w:leader="dot" w:pos="6804"/>
              </w:tabs>
              <w:ind w:right="-52"/>
              <w:jc w:val="both"/>
              <w:rPr>
                <w:color w:val="000000"/>
              </w:rPr>
            </w:pPr>
          </w:p>
        </w:tc>
        <w:tc>
          <w:tcPr>
            <w:tcW w:w="2976" w:type="dxa"/>
          </w:tcPr>
          <w:p w:rsidR="006A1E83" w:rsidRPr="00376DBD" w:rsidRDefault="006A1E83" w:rsidP="00061D5B">
            <w:pPr>
              <w:tabs>
                <w:tab w:val="left" w:leader="dot" w:pos="6804"/>
              </w:tabs>
              <w:ind w:right="-52"/>
              <w:jc w:val="both"/>
              <w:rPr>
                <w:color w:val="000000"/>
              </w:rPr>
            </w:pPr>
          </w:p>
        </w:tc>
      </w:tr>
      <w:tr w:rsidR="006A1E83" w:rsidRPr="00376DBD" w:rsidTr="006A1E83">
        <w:tc>
          <w:tcPr>
            <w:tcW w:w="3652" w:type="dxa"/>
            <w:shd w:val="clear" w:color="auto" w:fill="auto"/>
          </w:tcPr>
          <w:p w:rsidR="006A1E83" w:rsidRPr="00376DBD" w:rsidRDefault="006A1E83" w:rsidP="00061D5B">
            <w:pPr>
              <w:tabs>
                <w:tab w:val="left" w:leader="dot" w:pos="6804"/>
              </w:tabs>
              <w:ind w:right="-52"/>
              <w:jc w:val="both"/>
              <w:rPr>
                <w:color w:val="000000"/>
              </w:rPr>
            </w:pPr>
          </w:p>
        </w:tc>
        <w:tc>
          <w:tcPr>
            <w:tcW w:w="2552" w:type="dxa"/>
            <w:shd w:val="clear" w:color="auto" w:fill="auto"/>
          </w:tcPr>
          <w:p w:rsidR="006A1E83" w:rsidRPr="00376DBD" w:rsidRDefault="006A1E83" w:rsidP="00061D5B">
            <w:pPr>
              <w:tabs>
                <w:tab w:val="left" w:leader="dot" w:pos="6804"/>
              </w:tabs>
              <w:ind w:right="-52"/>
              <w:jc w:val="both"/>
              <w:rPr>
                <w:color w:val="000000"/>
              </w:rPr>
            </w:pPr>
          </w:p>
        </w:tc>
        <w:tc>
          <w:tcPr>
            <w:tcW w:w="2976" w:type="dxa"/>
          </w:tcPr>
          <w:p w:rsidR="006A1E83" w:rsidRPr="00376DBD" w:rsidRDefault="006A1E83" w:rsidP="00061D5B">
            <w:pPr>
              <w:tabs>
                <w:tab w:val="left" w:leader="dot" w:pos="6804"/>
              </w:tabs>
              <w:ind w:right="-52"/>
              <w:jc w:val="both"/>
              <w:rPr>
                <w:color w:val="000000"/>
              </w:rPr>
            </w:pPr>
          </w:p>
        </w:tc>
      </w:tr>
    </w:tbl>
    <w:p w:rsidR="004674C9" w:rsidRPr="00376DBD" w:rsidRDefault="004674C9" w:rsidP="004674C9">
      <w:pPr>
        <w:tabs>
          <w:tab w:val="left" w:leader="dot" w:pos="6804"/>
        </w:tabs>
        <w:ind w:right="-52"/>
        <w:jc w:val="both"/>
        <w:rPr>
          <w:color w:val="000000"/>
          <w:sz w:val="20"/>
        </w:rPr>
      </w:pPr>
    </w:p>
    <w:p w:rsidR="004674C9" w:rsidRPr="00376DBD" w:rsidRDefault="004674C9" w:rsidP="004674C9">
      <w:pPr>
        <w:tabs>
          <w:tab w:val="left" w:pos="993"/>
          <w:tab w:val="left" w:leader="dot" w:pos="6804"/>
        </w:tabs>
        <w:ind w:right="-52"/>
        <w:jc w:val="both"/>
        <w:rPr>
          <w:color w:val="000000"/>
          <w:sz w:val="20"/>
        </w:rPr>
      </w:pPr>
    </w:p>
    <w:p w:rsidR="004674C9" w:rsidRPr="00376DBD" w:rsidRDefault="004674C9" w:rsidP="004674C9">
      <w:pPr>
        <w:spacing w:after="120"/>
        <w:jc w:val="both"/>
        <w:rPr>
          <w:color w:val="000000"/>
        </w:rPr>
      </w:pPr>
      <w:r w:rsidRPr="00376DBD">
        <w:rPr>
          <w:color w:val="000000"/>
        </w:rPr>
        <w:t xml:space="preserve">Jelen nyilatkozatot </w:t>
      </w:r>
      <w:r w:rsidR="004B6577">
        <w:rPr>
          <w:color w:val="000000"/>
        </w:rPr>
        <w:t xml:space="preserve">a </w:t>
      </w:r>
      <w:r w:rsidR="005A125F">
        <w:rPr>
          <w:color w:val="000000"/>
        </w:rPr>
        <w:t>Óvodák részleges felújítása az „Óvodai szolgáltatások fejlesztésének megvalósítása Gyömrőn” című VEKOP-6.1.1-15-PT1-2016-00009 azonosító számú projekt finanszírozásból</w:t>
      </w:r>
      <w:r w:rsidR="00917C97">
        <w:rPr>
          <w:color w:val="000000"/>
        </w:rPr>
        <w:t xml:space="preserve"> </w:t>
      </w:r>
      <w:r w:rsidRPr="00376DBD">
        <w:rPr>
          <w:b/>
          <w:color w:val="000000"/>
        </w:rPr>
        <w:t xml:space="preserve">tárgyú </w:t>
      </w:r>
      <w:r w:rsidRPr="00376DBD">
        <w:rPr>
          <w:color w:val="000000"/>
        </w:rPr>
        <w:t>közbeszerzési eljárás során a benyújtott ajánlat részeként teszem.</w:t>
      </w:r>
    </w:p>
    <w:p w:rsidR="00E17CFF" w:rsidRDefault="00E17CFF" w:rsidP="004674C9">
      <w:pPr>
        <w:tabs>
          <w:tab w:val="left" w:leader="dot" w:pos="6804"/>
        </w:tabs>
        <w:ind w:right="-52"/>
        <w:jc w:val="both"/>
        <w:rPr>
          <w:color w:val="000000"/>
        </w:rPr>
      </w:pPr>
    </w:p>
    <w:p w:rsidR="004674C9" w:rsidRPr="00376DBD" w:rsidRDefault="004674C9" w:rsidP="004674C9">
      <w:pPr>
        <w:tabs>
          <w:tab w:val="left" w:leader="dot" w:pos="6804"/>
        </w:tabs>
        <w:ind w:right="-52"/>
        <w:jc w:val="both"/>
        <w:rPr>
          <w:color w:val="000000"/>
        </w:rPr>
      </w:pPr>
      <w:r w:rsidRPr="00376DBD">
        <w:rPr>
          <w:color w:val="000000"/>
        </w:rPr>
        <w:t>Kelt: ………………, 201</w:t>
      </w:r>
      <w:r w:rsidR="006B57D5">
        <w:rPr>
          <w:color w:val="000000"/>
        </w:rPr>
        <w:t>8</w:t>
      </w:r>
      <w:r w:rsidRPr="00376DBD">
        <w:rPr>
          <w:color w:val="000000"/>
        </w:rPr>
        <w:t>. ………………………</w:t>
      </w:r>
    </w:p>
    <w:p w:rsidR="004674C9" w:rsidRPr="00376DBD" w:rsidRDefault="004674C9" w:rsidP="004674C9">
      <w:pPr>
        <w:tabs>
          <w:tab w:val="left" w:pos="5670"/>
          <w:tab w:val="left" w:leader="dot" w:pos="8222"/>
        </w:tabs>
        <w:spacing w:before="120"/>
        <w:ind w:right="425"/>
        <w:jc w:val="both"/>
        <w:rPr>
          <w:color w:val="000000"/>
        </w:rPr>
      </w:pPr>
      <w:r w:rsidRPr="00376DBD">
        <w:rPr>
          <w:color w:val="000000"/>
        </w:rPr>
        <w:tab/>
      </w:r>
    </w:p>
    <w:p w:rsidR="004674C9" w:rsidRPr="00376DBD" w:rsidRDefault="004674C9" w:rsidP="004674C9">
      <w:pPr>
        <w:tabs>
          <w:tab w:val="left" w:pos="5670"/>
          <w:tab w:val="left" w:leader="dot" w:pos="8222"/>
        </w:tabs>
        <w:spacing w:before="120"/>
        <w:ind w:right="425"/>
        <w:rPr>
          <w:color w:val="000000"/>
        </w:rPr>
      </w:pPr>
      <w:r w:rsidRPr="00376DBD">
        <w:rPr>
          <w:color w:val="000000"/>
        </w:rPr>
        <w:tab/>
      </w:r>
    </w:p>
    <w:p w:rsidR="004674C9" w:rsidRDefault="004674C9" w:rsidP="004674C9">
      <w:pPr>
        <w:tabs>
          <w:tab w:val="left" w:pos="6096"/>
          <w:tab w:val="left" w:leader="dot" w:pos="8222"/>
        </w:tabs>
        <w:ind w:right="425"/>
        <w:rPr>
          <w:b/>
          <w:color w:val="000000"/>
        </w:rPr>
      </w:pPr>
      <w:r w:rsidRPr="00376DBD">
        <w:rPr>
          <w:b/>
          <w:color w:val="000000"/>
        </w:rPr>
        <w:tab/>
        <w:t>cégszerű aláírás</w:t>
      </w:r>
    </w:p>
    <w:p w:rsidR="006B57D5" w:rsidRDefault="006B57D5" w:rsidP="004674C9">
      <w:pPr>
        <w:tabs>
          <w:tab w:val="left" w:pos="6096"/>
          <w:tab w:val="left" w:leader="dot" w:pos="8222"/>
        </w:tabs>
        <w:ind w:right="425"/>
        <w:rPr>
          <w:b/>
          <w:color w:val="000000"/>
        </w:rPr>
      </w:pPr>
    </w:p>
    <w:p w:rsidR="006B57D5" w:rsidRDefault="006B57D5" w:rsidP="004674C9">
      <w:pPr>
        <w:tabs>
          <w:tab w:val="left" w:pos="6096"/>
          <w:tab w:val="left" w:leader="dot" w:pos="8222"/>
        </w:tabs>
        <w:ind w:right="425"/>
        <w:rPr>
          <w:b/>
          <w:color w:val="000000"/>
        </w:rPr>
      </w:pPr>
    </w:p>
    <w:p w:rsidR="006B57D5" w:rsidRPr="00376DBD" w:rsidRDefault="006B57D5" w:rsidP="004674C9">
      <w:pPr>
        <w:tabs>
          <w:tab w:val="left" w:pos="6096"/>
          <w:tab w:val="left" w:leader="dot" w:pos="8222"/>
        </w:tabs>
        <w:ind w:right="425"/>
        <w:rPr>
          <w:b/>
          <w:color w:val="000000"/>
        </w:rPr>
      </w:pPr>
      <w:r>
        <w:rPr>
          <w:b/>
          <w:color w:val="000000"/>
        </w:rPr>
        <w:t>* megajánlott részenként külön-külön kérjük megadni</w:t>
      </w:r>
    </w:p>
    <w:p w:rsidR="004674C9" w:rsidRPr="00376DBD" w:rsidRDefault="004674C9" w:rsidP="0072097C">
      <w:pPr>
        <w:keepNext/>
        <w:jc w:val="right"/>
        <w:outlineLvl w:val="1"/>
        <w:rPr>
          <w:b/>
          <w:bCs/>
          <w:i/>
        </w:rPr>
      </w:pPr>
      <w:r w:rsidRPr="00376DBD">
        <w:rPr>
          <w:b/>
          <w:color w:val="000000"/>
        </w:rPr>
        <w:br w:type="page"/>
      </w:r>
      <w:bookmarkStart w:id="291" w:name="_Toc509761602"/>
      <w:r w:rsidR="0072097C" w:rsidRPr="00376DBD">
        <w:rPr>
          <w:b/>
          <w:bCs/>
          <w:i/>
        </w:rPr>
        <w:lastRenderedPageBreak/>
        <w:t>V/</w:t>
      </w:r>
      <w:r w:rsidR="0072097C">
        <w:rPr>
          <w:b/>
          <w:bCs/>
          <w:i/>
        </w:rPr>
        <w:t>6</w:t>
      </w:r>
      <w:r w:rsidR="0072097C" w:rsidRPr="00376DBD">
        <w:rPr>
          <w:b/>
          <w:bCs/>
          <w:i/>
        </w:rPr>
        <w:t xml:space="preserve"> számú melléklet</w:t>
      </w:r>
      <w:bookmarkEnd w:id="291"/>
    </w:p>
    <w:p w:rsidR="0072097C" w:rsidRDefault="0072097C" w:rsidP="004674C9">
      <w:pPr>
        <w:tabs>
          <w:tab w:val="left" w:leader="dot" w:pos="6804"/>
        </w:tabs>
        <w:spacing w:after="120"/>
        <w:ind w:right="-52"/>
        <w:jc w:val="center"/>
        <w:rPr>
          <w:b/>
          <w:sz w:val="32"/>
          <w:szCs w:val="32"/>
        </w:rPr>
      </w:pPr>
    </w:p>
    <w:p w:rsidR="0072097C" w:rsidRDefault="0072097C" w:rsidP="004674C9">
      <w:pPr>
        <w:tabs>
          <w:tab w:val="left" w:leader="dot" w:pos="6804"/>
        </w:tabs>
        <w:spacing w:after="120"/>
        <w:ind w:right="-52"/>
        <w:jc w:val="center"/>
        <w:rPr>
          <w:b/>
          <w:sz w:val="32"/>
          <w:szCs w:val="32"/>
        </w:rPr>
      </w:pPr>
    </w:p>
    <w:p w:rsidR="004674C9" w:rsidRDefault="004674C9" w:rsidP="004674C9">
      <w:pPr>
        <w:tabs>
          <w:tab w:val="left" w:leader="dot" w:pos="6804"/>
        </w:tabs>
        <w:spacing w:after="120"/>
        <w:ind w:right="-52"/>
        <w:jc w:val="center"/>
        <w:rPr>
          <w:b/>
          <w:iCs/>
          <w:sz w:val="32"/>
          <w:szCs w:val="32"/>
        </w:rPr>
      </w:pPr>
      <w:r w:rsidRPr="00376DBD">
        <w:rPr>
          <w:b/>
          <w:sz w:val="32"/>
          <w:szCs w:val="32"/>
        </w:rPr>
        <w:t xml:space="preserve">Nyilatkozat </w:t>
      </w:r>
      <w:r w:rsidRPr="00376DBD">
        <w:rPr>
          <w:b/>
          <w:iCs/>
          <w:sz w:val="32"/>
          <w:szCs w:val="32"/>
        </w:rPr>
        <w:t>a Kbt. 66. § (2) bekezdése alapján</w:t>
      </w:r>
    </w:p>
    <w:p w:rsidR="006B57D5" w:rsidRPr="00376DBD" w:rsidRDefault="006B57D5" w:rsidP="004674C9">
      <w:pPr>
        <w:tabs>
          <w:tab w:val="left" w:leader="dot" w:pos="6804"/>
        </w:tabs>
        <w:spacing w:after="120"/>
        <w:ind w:right="-52"/>
        <w:jc w:val="center"/>
        <w:rPr>
          <w:b/>
          <w:sz w:val="32"/>
          <w:szCs w:val="32"/>
        </w:rPr>
      </w:pPr>
      <w:r>
        <w:rPr>
          <w:b/>
          <w:sz w:val="32"/>
          <w:szCs w:val="32"/>
        </w:rPr>
        <w:t>……… rész*</w:t>
      </w:r>
    </w:p>
    <w:p w:rsidR="004674C9" w:rsidRPr="00376DBD" w:rsidRDefault="004674C9" w:rsidP="004674C9">
      <w:pPr>
        <w:tabs>
          <w:tab w:val="left" w:leader="dot" w:pos="6804"/>
        </w:tabs>
        <w:spacing w:after="120"/>
        <w:ind w:right="-52"/>
        <w:jc w:val="both"/>
      </w:pPr>
    </w:p>
    <w:p w:rsidR="004674C9" w:rsidRPr="00376DBD" w:rsidRDefault="004674C9" w:rsidP="004674C9">
      <w:pPr>
        <w:tabs>
          <w:tab w:val="left" w:leader="dot" w:pos="6804"/>
        </w:tabs>
        <w:spacing w:after="120"/>
        <w:ind w:right="-52"/>
        <w:jc w:val="both"/>
      </w:pPr>
      <w:r w:rsidRPr="00376DBD">
        <w:t>Alulírott ………………………</w:t>
      </w:r>
      <w:proofErr w:type="gramStart"/>
      <w:r w:rsidRPr="00376DBD">
        <w:t>…….</w:t>
      </w:r>
      <w:proofErr w:type="gramEnd"/>
      <w:r w:rsidRPr="00376DBD">
        <w:t>……………….………………….……… (név), mint a ………………………</w:t>
      </w:r>
      <w:proofErr w:type="gramStart"/>
      <w:r w:rsidRPr="00376DBD">
        <w:t>…….</w:t>
      </w:r>
      <w:proofErr w:type="gramEnd"/>
      <w:r w:rsidRPr="00376DBD">
        <w:t xml:space="preserve">.…………..(cég neve, címe) kötelezettségvállalásra jogosult képviselője </w:t>
      </w:r>
      <w:r w:rsidR="004B6577">
        <w:t xml:space="preserve">a </w:t>
      </w:r>
      <w:r w:rsidR="005A125F">
        <w:t>Óvodák részleges felújítása az „Óvodai szolgáltatások fejlesztésének megvalósítása Gyömrőn” című VEKOP-6.1.1-15-PT1-2016-00009 azonosító számú projekt finanszírozásból</w:t>
      </w:r>
      <w:r w:rsidR="00917C97">
        <w:t xml:space="preserve"> </w:t>
      </w:r>
      <w:r w:rsidR="00170EEC">
        <w:t xml:space="preserve"> </w:t>
      </w:r>
      <w:r w:rsidRPr="00376DBD">
        <w:t>tárgyú közbeszerzési eljárás</w:t>
      </w:r>
      <w:r w:rsidR="00AE7EDD">
        <w:t xml:space="preserve"> tekintetében nyilatkozom, hogy</w:t>
      </w:r>
    </w:p>
    <w:p w:rsidR="004674C9" w:rsidRPr="00376DBD" w:rsidRDefault="004674C9" w:rsidP="00F36E84">
      <w:pPr>
        <w:numPr>
          <w:ilvl w:val="0"/>
          <w:numId w:val="36"/>
        </w:numPr>
        <w:spacing w:after="120"/>
        <w:ind w:right="-52"/>
        <w:jc w:val="both"/>
      </w:pPr>
      <w:r w:rsidRPr="00376DBD">
        <w:t>a közbeszerzési dokumentumban meghatározott feltételeket – beleértve az ajánlattételi felhívás feltételeit is -  megismertük, ajánlatunkat ezek ismeretében nyújtjuk be,</w:t>
      </w:r>
    </w:p>
    <w:p w:rsidR="004674C9" w:rsidRPr="00376DBD" w:rsidRDefault="004674C9" w:rsidP="00F36E84">
      <w:pPr>
        <w:numPr>
          <w:ilvl w:val="0"/>
          <w:numId w:val="36"/>
        </w:numPr>
        <w:spacing w:after="120"/>
        <w:ind w:right="-52"/>
        <w:jc w:val="both"/>
      </w:pPr>
      <w:r w:rsidRPr="00376DBD">
        <w:t xml:space="preserve">a szerződést – a közbeszerzési dokumentumban található szerződés tervezetnek megfelelően – megkötjük és teljesítjük, </w:t>
      </w:r>
    </w:p>
    <w:p w:rsidR="004674C9" w:rsidRPr="00376DBD" w:rsidRDefault="004674C9" w:rsidP="00F36E84">
      <w:pPr>
        <w:numPr>
          <w:ilvl w:val="0"/>
          <w:numId w:val="36"/>
        </w:numPr>
        <w:spacing w:after="120"/>
        <w:ind w:right="-52"/>
        <w:jc w:val="both"/>
      </w:pPr>
      <w:r w:rsidRPr="00376DBD">
        <w:t>az általunk kért ellenszolgáltatást ajánlatunk teljes körűen tartalmazza a kitöltött tételes költségvetésben.</w:t>
      </w:r>
    </w:p>
    <w:p w:rsidR="004674C9" w:rsidRPr="00376DBD" w:rsidRDefault="004674C9" w:rsidP="004674C9"/>
    <w:p w:rsidR="004674C9" w:rsidRPr="00376DBD" w:rsidRDefault="004674C9" w:rsidP="004674C9">
      <w:pPr>
        <w:rPr>
          <w:sz w:val="23"/>
          <w:szCs w:val="23"/>
        </w:rPr>
      </w:pPr>
    </w:p>
    <w:p w:rsidR="004674C9" w:rsidRPr="00376DBD" w:rsidRDefault="004674C9" w:rsidP="004674C9">
      <w:pPr>
        <w:tabs>
          <w:tab w:val="left" w:pos="6096"/>
          <w:tab w:val="left" w:leader="dot" w:pos="8222"/>
        </w:tabs>
        <w:ind w:right="-109"/>
        <w:rPr>
          <w:sz w:val="16"/>
          <w:szCs w:val="16"/>
        </w:rPr>
      </w:pPr>
    </w:p>
    <w:p w:rsidR="004674C9" w:rsidRPr="00376DBD" w:rsidRDefault="004674C9" w:rsidP="004674C9">
      <w:r w:rsidRPr="00376DBD">
        <w:t>Kelt: …………</w:t>
      </w:r>
      <w:proofErr w:type="gramStart"/>
      <w:r w:rsidRPr="00376DBD">
        <w:t>…….</w:t>
      </w:r>
      <w:proofErr w:type="gramEnd"/>
      <w:r w:rsidRPr="00376DBD">
        <w:t>., 201</w:t>
      </w:r>
      <w:r w:rsidR="006B57D5">
        <w:t>8</w:t>
      </w:r>
      <w:r w:rsidRPr="00376DBD">
        <w:t>. ………………………</w:t>
      </w:r>
    </w:p>
    <w:p w:rsidR="004674C9" w:rsidRPr="00376DBD" w:rsidRDefault="004674C9" w:rsidP="004674C9">
      <w:pPr>
        <w:tabs>
          <w:tab w:val="left" w:pos="5670"/>
          <w:tab w:val="left" w:leader="dot" w:pos="8222"/>
        </w:tabs>
        <w:spacing w:before="120"/>
        <w:ind w:right="425"/>
      </w:pPr>
      <w:r w:rsidRPr="00376DBD">
        <w:tab/>
      </w:r>
      <w:r w:rsidRPr="00376DBD">
        <w:tab/>
      </w:r>
    </w:p>
    <w:p w:rsidR="004674C9" w:rsidRDefault="004674C9" w:rsidP="004674C9">
      <w:pPr>
        <w:tabs>
          <w:tab w:val="left" w:pos="6096"/>
          <w:tab w:val="left" w:leader="dot" w:pos="8222"/>
        </w:tabs>
        <w:ind w:right="425"/>
        <w:rPr>
          <w:b/>
        </w:rPr>
      </w:pPr>
      <w:r w:rsidRPr="00376DBD">
        <w:rPr>
          <w:b/>
        </w:rPr>
        <w:tab/>
        <w:t>cégszerű aláírás</w:t>
      </w:r>
    </w:p>
    <w:p w:rsidR="006B57D5" w:rsidRDefault="006B57D5" w:rsidP="004674C9">
      <w:pPr>
        <w:tabs>
          <w:tab w:val="left" w:pos="6096"/>
          <w:tab w:val="left" w:leader="dot" w:pos="8222"/>
        </w:tabs>
        <w:ind w:right="425"/>
        <w:rPr>
          <w:b/>
        </w:rPr>
      </w:pPr>
    </w:p>
    <w:p w:rsidR="006B57D5" w:rsidRDefault="006B57D5" w:rsidP="004674C9">
      <w:pPr>
        <w:tabs>
          <w:tab w:val="left" w:pos="6096"/>
          <w:tab w:val="left" w:leader="dot" w:pos="8222"/>
        </w:tabs>
        <w:ind w:right="425"/>
        <w:rPr>
          <w:b/>
        </w:rPr>
      </w:pPr>
    </w:p>
    <w:p w:rsidR="006B57D5" w:rsidRPr="00376DBD" w:rsidRDefault="006B57D5" w:rsidP="006B57D5">
      <w:pPr>
        <w:tabs>
          <w:tab w:val="left" w:pos="6096"/>
          <w:tab w:val="left" w:leader="dot" w:pos="8222"/>
        </w:tabs>
        <w:ind w:right="425"/>
        <w:rPr>
          <w:b/>
          <w:color w:val="000000"/>
        </w:rPr>
      </w:pPr>
      <w:r>
        <w:rPr>
          <w:b/>
          <w:color w:val="000000"/>
        </w:rPr>
        <w:t>* megajánlott részenként külön-külön kérjük megtenni</w:t>
      </w:r>
    </w:p>
    <w:p w:rsidR="006B57D5" w:rsidRPr="00376DBD" w:rsidRDefault="006B57D5" w:rsidP="004674C9">
      <w:pPr>
        <w:tabs>
          <w:tab w:val="left" w:pos="6096"/>
          <w:tab w:val="left" w:leader="dot" w:pos="8222"/>
        </w:tabs>
        <w:ind w:right="425"/>
        <w:rPr>
          <w:b/>
        </w:rPr>
      </w:pPr>
    </w:p>
    <w:p w:rsidR="004674C9" w:rsidRPr="00376DBD" w:rsidRDefault="004674C9" w:rsidP="004674C9">
      <w:pPr>
        <w:keepNext/>
        <w:jc w:val="right"/>
        <w:outlineLvl w:val="1"/>
        <w:rPr>
          <w:b/>
          <w:bCs/>
          <w:i/>
        </w:rPr>
      </w:pPr>
      <w:r w:rsidRPr="00376DBD">
        <w:rPr>
          <w:b/>
        </w:rPr>
        <w:br w:type="page"/>
      </w:r>
      <w:bookmarkStart w:id="292" w:name="_Toc509761603"/>
      <w:r w:rsidRPr="00376DBD">
        <w:rPr>
          <w:b/>
          <w:bCs/>
          <w:i/>
        </w:rPr>
        <w:lastRenderedPageBreak/>
        <w:t>V/</w:t>
      </w:r>
      <w:r w:rsidR="0072097C">
        <w:rPr>
          <w:b/>
          <w:bCs/>
          <w:i/>
        </w:rPr>
        <w:t>7</w:t>
      </w:r>
      <w:r w:rsidRPr="00376DBD">
        <w:rPr>
          <w:b/>
          <w:bCs/>
          <w:i/>
        </w:rPr>
        <w:t xml:space="preserve"> számú melléklet</w:t>
      </w:r>
      <w:bookmarkEnd w:id="292"/>
    </w:p>
    <w:p w:rsidR="0072097C" w:rsidRDefault="0072097C" w:rsidP="004674C9">
      <w:pPr>
        <w:tabs>
          <w:tab w:val="left" w:leader="dot" w:pos="6804"/>
        </w:tabs>
        <w:spacing w:after="120"/>
        <w:ind w:right="-52"/>
        <w:jc w:val="center"/>
        <w:rPr>
          <w:b/>
          <w:sz w:val="32"/>
          <w:szCs w:val="32"/>
        </w:rPr>
      </w:pPr>
    </w:p>
    <w:p w:rsidR="004674C9" w:rsidRPr="00376DBD" w:rsidRDefault="004674C9" w:rsidP="004674C9">
      <w:pPr>
        <w:tabs>
          <w:tab w:val="left" w:leader="dot" w:pos="6804"/>
        </w:tabs>
        <w:spacing w:after="120"/>
        <w:ind w:right="-52"/>
        <w:jc w:val="center"/>
        <w:rPr>
          <w:b/>
          <w:iCs/>
          <w:sz w:val="32"/>
          <w:szCs w:val="32"/>
        </w:rPr>
      </w:pPr>
      <w:r w:rsidRPr="00376DBD">
        <w:rPr>
          <w:b/>
          <w:sz w:val="32"/>
          <w:szCs w:val="32"/>
        </w:rPr>
        <w:t xml:space="preserve">Nyilatkozat </w:t>
      </w:r>
      <w:r w:rsidRPr="00376DBD">
        <w:rPr>
          <w:b/>
          <w:iCs/>
          <w:sz w:val="32"/>
          <w:szCs w:val="32"/>
        </w:rPr>
        <w:t>benyújtott ajánlati példányok azonosságáról</w:t>
      </w:r>
    </w:p>
    <w:p w:rsidR="004674C9" w:rsidRPr="00376DBD" w:rsidRDefault="004674C9" w:rsidP="004674C9">
      <w:pPr>
        <w:tabs>
          <w:tab w:val="left" w:leader="dot" w:pos="6804"/>
        </w:tabs>
        <w:spacing w:after="120"/>
        <w:ind w:right="-52"/>
        <w:jc w:val="both"/>
      </w:pPr>
    </w:p>
    <w:p w:rsidR="004674C9" w:rsidRPr="00376DBD" w:rsidRDefault="004674C9" w:rsidP="004674C9">
      <w:pPr>
        <w:tabs>
          <w:tab w:val="left" w:leader="dot" w:pos="6804"/>
        </w:tabs>
        <w:spacing w:after="120"/>
        <w:ind w:right="-52"/>
        <w:jc w:val="both"/>
      </w:pPr>
      <w:r w:rsidRPr="00376DBD">
        <w:t>Alulírott ………………………</w:t>
      </w:r>
      <w:proofErr w:type="gramStart"/>
      <w:r w:rsidRPr="00376DBD">
        <w:t>…….</w:t>
      </w:r>
      <w:proofErr w:type="gramEnd"/>
      <w:r w:rsidRPr="00376DBD">
        <w:t>……………….………………….……… (név), mint a ………………………</w:t>
      </w:r>
      <w:proofErr w:type="gramStart"/>
      <w:r w:rsidRPr="00376DBD">
        <w:t>…….</w:t>
      </w:r>
      <w:proofErr w:type="gramEnd"/>
      <w:r w:rsidRPr="00376DBD">
        <w:t xml:space="preserve">.…………..(cég neve, címe) kötelezettségvállalásra jogosult képviselője nyilatkozom, hogy </w:t>
      </w:r>
      <w:r w:rsidR="004B6577">
        <w:t>a</w:t>
      </w:r>
      <w:r w:rsidR="003F2DF1">
        <w:t>z</w:t>
      </w:r>
      <w:r w:rsidR="004B6577">
        <w:t xml:space="preserve"> </w:t>
      </w:r>
      <w:r w:rsidR="005A125F">
        <w:t>Óvodák részleges felújítása az „Óvodai szolgáltatások fejlesztésének megvalósítása Gyömrőn” című VEKOP-6.1.1-15-PT1-2016-00009 azonosító számú projekt finanszírozásból</w:t>
      </w:r>
      <w:r w:rsidR="00917C97">
        <w:t xml:space="preserve"> </w:t>
      </w:r>
      <w:r w:rsidR="00170EEC">
        <w:t xml:space="preserve"> </w:t>
      </w:r>
      <w:r w:rsidRPr="00376DBD">
        <w:t>tárgyú közbeszerzési eljárás során benyújtott ajánlatunk papír alapú és elektronikus példánya egymással megegyezik.</w:t>
      </w:r>
    </w:p>
    <w:p w:rsidR="004674C9" w:rsidRPr="00376DBD" w:rsidRDefault="004674C9" w:rsidP="004674C9"/>
    <w:p w:rsidR="004674C9" w:rsidRPr="00376DBD" w:rsidRDefault="004674C9" w:rsidP="004674C9">
      <w:pPr>
        <w:rPr>
          <w:sz w:val="23"/>
          <w:szCs w:val="23"/>
        </w:rPr>
      </w:pPr>
    </w:p>
    <w:p w:rsidR="004674C9" w:rsidRPr="00376DBD" w:rsidRDefault="004674C9" w:rsidP="004674C9">
      <w:pPr>
        <w:tabs>
          <w:tab w:val="left" w:pos="6096"/>
          <w:tab w:val="left" w:leader="dot" w:pos="8222"/>
        </w:tabs>
        <w:ind w:right="-109"/>
        <w:rPr>
          <w:sz w:val="16"/>
          <w:szCs w:val="16"/>
        </w:rPr>
      </w:pPr>
    </w:p>
    <w:p w:rsidR="004674C9" w:rsidRPr="00376DBD" w:rsidRDefault="004674C9" w:rsidP="004674C9">
      <w:r w:rsidRPr="00376DBD">
        <w:t>Kelt: …………</w:t>
      </w:r>
      <w:proofErr w:type="gramStart"/>
      <w:r w:rsidRPr="00376DBD">
        <w:t>…….</w:t>
      </w:r>
      <w:proofErr w:type="gramEnd"/>
      <w:r w:rsidRPr="00376DBD">
        <w:t>., 201</w:t>
      </w:r>
      <w:r w:rsidR="00851B42">
        <w:t>8</w:t>
      </w:r>
      <w:r w:rsidRPr="00376DBD">
        <w:t>. ………………………</w:t>
      </w:r>
    </w:p>
    <w:p w:rsidR="004674C9" w:rsidRPr="00376DBD" w:rsidRDefault="004674C9" w:rsidP="004674C9">
      <w:pPr>
        <w:tabs>
          <w:tab w:val="left" w:pos="5670"/>
          <w:tab w:val="left" w:leader="dot" w:pos="8222"/>
        </w:tabs>
        <w:spacing w:before="120"/>
        <w:ind w:right="425"/>
      </w:pPr>
      <w:r w:rsidRPr="00376DBD">
        <w:tab/>
      </w:r>
      <w:r w:rsidRPr="00376DBD">
        <w:tab/>
      </w:r>
    </w:p>
    <w:p w:rsidR="004674C9" w:rsidRPr="00376DBD" w:rsidRDefault="004674C9" w:rsidP="004674C9">
      <w:pPr>
        <w:tabs>
          <w:tab w:val="left" w:pos="6096"/>
          <w:tab w:val="left" w:leader="dot" w:pos="8222"/>
        </w:tabs>
        <w:ind w:right="425"/>
        <w:rPr>
          <w:b/>
          <w:color w:val="000000"/>
        </w:rPr>
      </w:pPr>
      <w:r w:rsidRPr="00376DBD">
        <w:rPr>
          <w:b/>
        </w:rPr>
        <w:tab/>
        <w:t>cégszerű aláírás</w:t>
      </w:r>
    </w:p>
    <w:p w:rsidR="004674C9" w:rsidRPr="00376DBD" w:rsidRDefault="004674C9" w:rsidP="004674C9"/>
    <w:p w:rsidR="00BB7BEA" w:rsidRPr="00376DBD" w:rsidRDefault="00BB7BEA" w:rsidP="004674C9"/>
    <w:p w:rsidR="00FB7840" w:rsidRPr="006A1E83" w:rsidRDefault="00FB7840" w:rsidP="00FB7840">
      <w:pPr>
        <w:keepNext/>
        <w:jc w:val="right"/>
        <w:outlineLvl w:val="1"/>
        <w:rPr>
          <w:b/>
          <w:bCs/>
          <w:i/>
        </w:rPr>
      </w:pPr>
      <w:r w:rsidRPr="00376DBD">
        <w:br w:type="page"/>
      </w:r>
      <w:bookmarkStart w:id="293" w:name="_Toc509761604"/>
      <w:bookmarkStart w:id="294" w:name="_Hlk509761349"/>
      <w:r w:rsidRPr="006A1E83">
        <w:rPr>
          <w:b/>
          <w:bCs/>
          <w:i/>
        </w:rPr>
        <w:lastRenderedPageBreak/>
        <w:t>V/</w:t>
      </w:r>
      <w:r w:rsidR="0072097C">
        <w:rPr>
          <w:b/>
          <w:bCs/>
          <w:i/>
        </w:rPr>
        <w:t>8</w:t>
      </w:r>
      <w:r w:rsidRPr="006A1E83">
        <w:rPr>
          <w:b/>
          <w:bCs/>
          <w:i/>
        </w:rPr>
        <w:t xml:space="preserve"> számú melléklet</w:t>
      </w:r>
      <w:bookmarkEnd w:id="293"/>
    </w:p>
    <w:bookmarkEnd w:id="294"/>
    <w:p w:rsidR="00FB7840" w:rsidRPr="006A1E83" w:rsidRDefault="00FB7840" w:rsidP="00FB7840">
      <w:pPr>
        <w:tabs>
          <w:tab w:val="left" w:leader="dot" w:pos="6804"/>
        </w:tabs>
        <w:spacing w:after="120"/>
        <w:ind w:right="-52"/>
        <w:jc w:val="center"/>
        <w:rPr>
          <w:b/>
          <w:sz w:val="32"/>
          <w:szCs w:val="32"/>
        </w:rPr>
      </w:pPr>
    </w:p>
    <w:p w:rsidR="00FB7840" w:rsidRPr="006A1E83" w:rsidRDefault="00FB7840" w:rsidP="00FB7840">
      <w:pPr>
        <w:tabs>
          <w:tab w:val="left" w:leader="dot" w:pos="6804"/>
        </w:tabs>
        <w:spacing w:after="120"/>
        <w:ind w:right="-52"/>
        <w:jc w:val="center"/>
        <w:rPr>
          <w:b/>
          <w:iCs/>
          <w:sz w:val="32"/>
          <w:szCs w:val="32"/>
        </w:rPr>
      </w:pPr>
      <w:r w:rsidRPr="006A1E83">
        <w:rPr>
          <w:b/>
          <w:sz w:val="32"/>
          <w:szCs w:val="32"/>
        </w:rPr>
        <w:t xml:space="preserve">Nyilatkozat </w:t>
      </w:r>
      <w:r w:rsidR="006A1E83">
        <w:rPr>
          <w:b/>
          <w:iCs/>
          <w:sz w:val="32"/>
          <w:szCs w:val="32"/>
        </w:rPr>
        <w:t>a Kbt. 25. § (4) bekezdés szerinti összeférhetetlenségről</w:t>
      </w:r>
    </w:p>
    <w:p w:rsidR="00FB7840" w:rsidRPr="006A1E83" w:rsidRDefault="00FB7840" w:rsidP="00FB7840">
      <w:pPr>
        <w:tabs>
          <w:tab w:val="left" w:leader="dot" w:pos="6804"/>
        </w:tabs>
        <w:spacing w:after="120"/>
        <w:ind w:right="-52"/>
        <w:jc w:val="both"/>
      </w:pPr>
    </w:p>
    <w:p w:rsidR="006A1E83" w:rsidRDefault="00FB7840" w:rsidP="00FB7840">
      <w:pPr>
        <w:tabs>
          <w:tab w:val="left" w:leader="dot" w:pos="6804"/>
        </w:tabs>
        <w:spacing w:after="120"/>
        <w:ind w:right="-52"/>
        <w:jc w:val="both"/>
      </w:pPr>
      <w:r w:rsidRPr="006A1E83">
        <w:t>Alulírott ………………………</w:t>
      </w:r>
      <w:proofErr w:type="gramStart"/>
      <w:r w:rsidRPr="006A1E83">
        <w:t>…….</w:t>
      </w:r>
      <w:proofErr w:type="gramEnd"/>
      <w:r w:rsidRPr="006A1E83">
        <w:t>……………….………………….……… (név), mint a ………………………</w:t>
      </w:r>
      <w:proofErr w:type="gramStart"/>
      <w:r w:rsidRPr="006A1E83">
        <w:t>…….</w:t>
      </w:r>
      <w:proofErr w:type="gramEnd"/>
      <w:r w:rsidRPr="006A1E83">
        <w:t xml:space="preserve">.…………..(cég neve, címe) kötelezettségvállalásra jogosult képviselője nyilatkozom, hogy ajánlattevő tekintetében </w:t>
      </w:r>
      <w:r w:rsidR="006A1E83">
        <w:t xml:space="preserve">a Kbt. 25. § (4) bekezdés szerinti összeférhetetlenség </w:t>
      </w:r>
    </w:p>
    <w:p w:rsidR="00FB7840" w:rsidRPr="006A1E83" w:rsidRDefault="006A1E83" w:rsidP="006A1E83">
      <w:pPr>
        <w:tabs>
          <w:tab w:val="left" w:leader="dot" w:pos="6804"/>
        </w:tabs>
        <w:spacing w:after="120"/>
        <w:ind w:right="-52"/>
        <w:jc w:val="center"/>
        <w:rPr>
          <w:b/>
        </w:rPr>
      </w:pPr>
      <w:r w:rsidRPr="006A1E83">
        <w:rPr>
          <w:b/>
        </w:rPr>
        <w:t xml:space="preserve">fennáll/nem áll </w:t>
      </w:r>
      <w:proofErr w:type="gramStart"/>
      <w:r w:rsidRPr="006A1E83">
        <w:rPr>
          <w:b/>
        </w:rPr>
        <w:t>fenn</w:t>
      </w:r>
      <w:r w:rsidR="00FB7840" w:rsidRPr="006A1E83">
        <w:rPr>
          <w:b/>
        </w:rPr>
        <w:t>.</w:t>
      </w:r>
      <w:r>
        <w:rPr>
          <w:b/>
        </w:rPr>
        <w:t>*</w:t>
      </w:r>
      <w:proofErr w:type="gramEnd"/>
    </w:p>
    <w:p w:rsidR="00FB7840" w:rsidRPr="006A1E83" w:rsidRDefault="00FB7840" w:rsidP="00FB7840"/>
    <w:p w:rsidR="00FB7840" w:rsidRPr="006A1E83" w:rsidRDefault="00FB7840" w:rsidP="00FB7840">
      <w:pPr>
        <w:rPr>
          <w:sz w:val="23"/>
          <w:szCs w:val="23"/>
        </w:rPr>
      </w:pPr>
    </w:p>
    <w:p w:rsidR="00FB7840" w:rsidRPr="006A1E83" w:rsidRDefault="00FB7840" w:rsidP="00FB7840">
      <w:pPr>
        <w:tabs>
          <w:tab w:val="left" w:pos="6096"/>
          <w:tab w:val="left" w:leader="dot" w:pos="8222"/>
        </w:tabs>
        <w:ind w:right="-109"/>
        <w:rPr>
          <w:sz w:val="16"/>
          <w:szCs w:val="16"/>
        </w:rPr>
      </w:pPr>
    </w:p>
    <w:p w:rsidR="00FB7840" w:rsidRPr="006A1E83" w:rsidRDefault="00FB7840" w:rsidP="00FB7840">
      <w:r w:rsidRPr="006A1E83">
        <w:t>Kelt: …………</w:t>
      </w:r>
      <w:proofErr w:type="gramStart"/>
      <w:r w:rsidRPr="006A1E83">
        <w:t>…….</w:t>
      </w:r>
      <w:proofErr w:type="gramEnd"/>
      <w:r w:rsidRPr="006A1E83">
        <w:t>., 201</w:t>
      </w:r>
      <w:r w:rsidR="00851B42">
        <w:t>8</w:t>
      </w:r>
      <w:r w:rsidRPr="006A1E83">
        <w:t>. ………………………</w:t>
      </w:r>
    </w:p>
    <w:p w:rsidR="00FB7840" w:rsidRPr="006A1E83" w:rsidRDefault="00FB7840" w:rsidP="00FB7840">
      <w:pPr>
        <w:tabs>
          <w:tab w:val="left" w:pos="5670"/>
          <w:tab w:val="left" w:leader="dot" w:pos="8222"/>
        </w:tabs>
        <w:spacing w:before="120"/>
        <w:ind w:right="425"/>
      </w:pPr>
      <w:r w:rsidRPr="006A1E83">
        <w:tab/>
      </w:r>
      <w:r w:rsidRPr="006A1E83">
        <w:tab/>
      </w:r>
    </w:p>
    <w:p w:rsidR="00FB7840" w:rsidRDefault="00FB7840" w:rsidP="00FB7840">
      <w:pPr>
        <w:tabs>
          <w:tab w:val="left" w:pos="6096"/>
          <w:tab w:val="left" w:leader="dot" w:pos="8222"/>
        </w:tabs>
        <w:ind w:right="425"/>
        <w:rPr>
          <w:b/>
        </w:rPr>
      </w:pPr>
      <w:r w:rsidRPr="006A1E83">
        <w:rPr>
          <w:b/>
        </w:rPr>
        <w:tab/>
        <w:t>cégszerű aláírás</w:t>
      </w:r>
    </w:p>
    <w:p w:rsidR="006A1E83" w:rsidRDefault="006A1E83" w:rsidP="00FB7840">
      <w:pPr>
        <w:tabs>
          <w:tab w:val="left" w:pos="6096"/>
          <w:tab w:val="left" w:leader="dot" w:pos="8222"/>
        </w:tabs>
        <w:ind w:right="425"/>
        <w:rPr>
          <w:b/>
        </w:rPr>
      </w:pPr>
    </w:p>
    <w:p w:rsidR="006A1E83" w:rsidRDefault="006A1E83" w:rsidP="00FB7840">
      <w:pPr>
        <w:tabs>
          <w:tab w:val="left" w:pos="6096"/>
          <w:tab w:val="left" w:leader="dot" w:pos="8222"/>
        </w:tabs>
        <w:ind w:right="425"/>
        <w:rPr>
          <w:b/>
        </w:rPr>
      </w:pPr>
    </w:p>
    <w:p w:rsidR="006A1E83" w:rsidRDefault="006A1E83" w:rsidP="00FB7840">
      <w:pPr>
        <w:tabs>
          <w:tab w:val="left" w:pos="6096"/>
          <w:tab w:val="left" w:leader="dot" w:pos="8222"/>
        </w:tabs>
        <w:ind w:right="425"/>
        <w:rPr>
          <w:b/>
        </w:rPr>
      </w:pPr>
    </w:p>
    <w:p w:rsidR="006A1E83" w:rsidRDefault="006A1E83" w:rsidP="00FB7840">
      <w:pPr>
        <w:tabs>
          <w:tab w:val="left" w:pos="6096"/>
          <w:tab w:val="left" w:leader="dot" w:pos="8222"/>
        </w:tabs>
        <w:ind w:right="425"/>
        <w:rPr>
          <w:b/>
        </w:rPr>
      </w:pPr>
    </w:p>
    <w:p w:rsidR="006A1E83" w:rsidRDefault="006A1E83" w:rsidP="00FB7840">
      <w:pPr>
        <w:tabs>
          <w:tab w:val="left" w:pos="6096"/>
          <w:tab w:val="left" w:leader="dot" w:pos="8222"/>
        </w:tabs>
        <w:ind w:right="425"/>
        <w:rPr>
          <w:b/>
        </w:rPr>
      </w:pPr>
    </w:p>
    <w:p w:rsidR="006A1E83" w:rsidRDefault="006A1E83" w:rsidP="00FB7840">
      <w:pPr>
        <w:tabs>
          <w:tab w:val="left" w:pos="6096"/>
          <w:tab w:val="left" w:leader="dot" w:pos="8222"/>
        </w:tabs>
        <w:ind w:right="425"/>
        <w:rPr>
          <w:b/>
        </w:rPr>
      </w:pPr>
    </w:p>
    <w:p w:rsidR="006A1E83" w:rsidRPr="00462BCC" w:rsidRDefault="006A1E83" w:rsidP="00851B42">
      <w:pPr>
        <w:tabs>
          <w:tab w:val="left" w:pos="6096"/>
          <w:tab w:val="left" w:leader="dot" w:pos="8222"/>
        </w:tabs>
        <w:ind w:right="-2"/>
        <w:jc w:val="both"/>
      </w:pPr>
      <w:r w:rsidRPr="00462BCC">
        <w:t>* A megfelelőt kérjük aláhúzni. Amennyiben a Kbt</w:t>
      </w:r>
      <w:r w:rsidR="00462BCC" w:rsidRPr="00462BCC">
        <w:t>. 25. § (4) bekezdésében nevesített</w:t>
      </w:r>
      <w:r w:rsidRPr="00462BCC">
        <w:t xml:space="preserve"> összeférhetetlenség</w:t>
      </w:r>
      <w:r w:rsidR="00462BCC" w:rsidRPr="00462BCC">
        <w:t>i körülmény fennáll, úgy kérjük ajánlattevő nyilatkozatát, hogy ez miért nem jelent jelen közbeszerzési eljárás kapcsán előnyt a többi ajánlattevővel szemben.</w:t>
      </w:r>
    </w:p>
    <w:p w:rsidR="00FB7840" w:rsidRPr="006A1E83" w:rsidRDefault="00FB7840" w:rsidP="00FB7840"/>
    <w:p w:rsidR="005538D8" w:rsidRDefault="0072097C" w:rsidP="0072097C">
      <w:pPr>
        <w:keepNext/>
        <w:outlineLvl w:val="1"/>
        <w:rPr>
          <w:b/>
        </w:rPr>
      </w:pPr>
      <w:r>
        <w:rPr>
          <w:b/>
        </w:rPr>
        <w:t xml:space="preserve"> </w:t>
      </w:r>
    </w:p>
    <w:p w:rsidR="00EE0F4D" w:rsidRPr="00EE0F4D" w:rsidRDefault="00EE0F4D">
      <w:pPr>
        <w:rPr>
          <w:vanish/>
          <w:specVanish/>
        </w:rPr>
      </w:pPr>
    </w:p>
    <w:p w:rsidR="00EE0F4D" w:rsidRDefault="00EE0F4D" w:rsidP="00EE0F4D">
      <w:r>
        <w:t xml:space="preserve"> </w:t>
      </w:r>
    </w:p>
    <w:p w:rsidR="00EE0F4D" w:rsidRDefault="00EE0F4D">
      <w:r>
        <w:br w:type="page"/>
      </w:r>
    </w:p>
    <w:p w:rsidR="00EE0F4D" w:rsidRPr="006A1E83" w:rsidRDefault="00EE0F4D" w:rsidP="00EE0F4D">
      <w:pPr>
        <w:keepNext/>
        <w:jc w:val="right"/>
        <w:outlineLvl w:val="1"/>
        <w:rPr>
          <w:b/>
          <w:bCs/>
          <w:i/>
        </w:rPr>
      </w:pPr>
      <w:bookmarkStart w:id="295" w:name="_Toc509761605"/>
      <w:r w:rsidRPr="006A1E83">
        <w:rPr>
          <w:b/>
          <w:bCs/>
          <w:i/>
        </w:rPr>
        <w:lastRenderedPageBreak/>
        <w:t>V/</w:t>
      </w:r>
      <w:r>
        <w:rPr>
          <w:b/>
          <w:bCs/>
          <w:i/>
        </w:rPr>
        <w:t xml:space="preserve">9 </w:t>
      </w:r>
      <w:r w:rsidRPr="006A1E83">
        <w:rPr>
          <w:b/>
          <w:bCs/>
          <w:i/>
        </w:rPr>
        <w:t>számú melléklet</w:t>
      </w:r>
      <w:bookmarkEnd w:id="295"/>
    </w:p>
    <w:p w:rsidR="00EE0F4D" w:rsidRDefault="00EE0F4D" w:rsidP="00EE0F4D">
      <w:pPr>
        <w:widowControl w:val="0"/>
        <w:adjustRightInd w:val="0"/>
        <w:spacing w:after="120"/>
        <w:jc w:val="center"/>
        <w:textAlignment w:val="baseline"/>
        <w:rPr>
          <w:b/>
          <w:bCs/>
          <w:sz w:val="22"/>
          <w:szCs w:val="22"/>
        </w:rPr>
      </w:pPr>
    </w:p>
    <w:p w:rsidR="00EE0F4D" w:rsidRDefault="00EE0F4D" w:rsidP="00EE0F4D">
      <w:pPr>
        <w:tabs>
          <w:tab w:val="left" w:leader="dot" w:pos="6804"/>
        </w:tabs>
        <w:spacing w:after="120"/>
        <w:ind w:right="-52"/>
        <w:jc w:val="center"/>
        <w:rPr>
          <w:b/>
          <w:sz w:val="32"/>
          <w:szCs w:val="32"/>
        </w:rPr>
      </w:pPr>
      <w:r>
        <w:rPr>
          <w:b/>
          <w:sz w:val="32"/>
          <w:szCs w:val="32"/>
        </w:rPr>
        <w:t xml:space="preserve">Önéletrajz </w:t>
      </w:r>
    </w:p>
    <w:p w:rsidR="00EE0F4D" w:rsidRPr="006A1E83" w:rsidRDefault="00EE0F4D" w:rsidP="00EE0F4D">
      <w:pPr>
        <w:tabs>
          <w:tab w:val="left" w:leader="dot" w:pos="6804"/>
        </w:tabs>
        <w:spacing w:after="120"/>
        <w:ind w:right="-52"/>
        <w:jc w:val="center"/>
        <w:rPr>
          <w:b/>
          <w:iCs/>
          <w:sz w:val="32"/>
          <w:szCs w:val="32"/>
        </w:rPr>
      </w:pPr>
      <w:r>
        <w:rPr>
          <w:b/>
          <w:iCs/>
          <w:sz w:val="32"/>
          <w:szCs w:val="32"/>
        </w:rPr>
        <w:t>(minta)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4678"/>
      </w:tblGrid>
      <w:tr w:rsidR="00EE0F4D" w:rsidRPr="00EE0F4D" w:rsidTr="00B7770F">
        <w:tc>
          <w:tcPr>
            <w:tcW w:w="8859" w:type="dxa"/>
            <w:gridSpan w:val="2"/>
            <w:shd w:val="clear" w:color="auto" w:fill="D9D9D9"/>
          </w:tcPr>
          <w:p w:rsidR="00EE0F4D" w:rsidRPr="00EE0F4D" w:rsidRDefault="00EE0F4D" w:rsidP="00EE0F4D">
            <w:pPr>
              <w:widowControl w:val="0"/>
              <w:adjustRightInd w:val="0"/>
              <w:jc w:val="center"/>
              <w:textAlignment w:val="baseline"/>
              <w:rPr>
                <w:b/>
                <w:sz w:val="22"/>
                <w:szCs w:val="22"/>
              </w:rPr>
            </w:pPr>
            <w:r w:rsidRPr="00EE0F4D">
              <w:rPr>
                <w:b/>
                <w:sz w:val="22"/>
                <w:szCs w:val="22"/>
              </w:rPr>
              <w:t>SZEMÉLYES ADATOK</w:t>
            </w:r>
          </w:p>
        </w:tc>
      </w:tr>
      <w:tr w:rsidR="00EE0F4D" w:rsidRPr="00EE0F4D" w:rsidTr="00B7770F">
        <w:trPr>
          <w:trHeight w:val="338"/>
        </w:trPr>
        <w:tc>
          <w:tcPr>
            <w:tcW w:w="4181" w:type="dxa"/>
          </w:tcPr>
          <w:p w:rsidR="00EE0F4D" w:rsidRPr="00EE0F4D" w:rsidRDefault="00EE0F4D" w:rsidP="00EE0F4D">
            <w:pPr>
              <w:widowControl w:val="0"/>
              <w:adjustRightInd w:val="0"/>
              <w:jc w:val="both"/>
              <w:textAlignment w:val="baseline"/>
              <w:rPr>
                <w:b/>
                <w:sz w:val="22"/>
                <w:szCs w:val="22"/>
              </w:rPr>
            </w:pPr>
            <w:r w:rsidRPr="00EE0F4D">
              <w:rPr>
                <w:b/>
                <w:sz w:val="22"/>
                <w:szCs w:val="22"/>
              </w:rPr>
              <w:t>Név:</w:t>
            </w:r>
          </w:p>
        </w:tc>
        <w:tc>
          <w:tcPr>
            <w:tcW w:w="4678" w:type="dxa"/>
          </w:tcPr>
          <w:p w:rsidR="00EE0F4D" w:rsidRPr="00EE0F4D" w:rsidRDefault="00EE0F4D" w:rsidP="00EE0F4D">
            <w:pPr>
              <w:widowControl w:val="0"/>
              <w:adjustRightInd w:val="0"/>
              <w:jc w:val="both"/>
              <w:textAlignment w:val="baseline"/>
              <w:rPr>
                <w:sz w:val="22"/>
                <w:szCs w:val="22"/>
              </w:rPr>
            </w:pPr>
          </w:p>
        </w:tc>
      </w:tr>
      <w:tr w:rsidR="00EE0F4D" w:rsidRPr="00EE0F4D" w:rsidTr="00B7770F">
        <w:trPr>
          <w:trHeight w:val="333"/>
        </w:trPr>
        <w:tc>
          <w:tcPr>
            <w:tcW w:w="4181" w:type="dxa"/>
          </w:tcPr>
          <w:p w:rsidR="00EE0F4D" w:rsidRPr="00EE0F4D" w:rsidRDefault="00EE0F4D" w:rsidP="00EE0F4D">
            <w:pPr>
              <w:widowControl w:val="0"/>
              <w:adjustRightInd w:val="0"/>
              <w:jc w:val="both"/>
              <w:textAlignment w:val="baseline"/>
              <w:rPr>
                <w:b/>
                <w:sz w:val="22"/>
                <w:szCs w:val="22"/>
              </w:rPr>
            </w:pPr>
            <w:r w:rsidRPr="00EE0F4D">
              <w:rPr>
                <w:b/>
                <w:sz w:val="22"/>
                <w:szCs w:val="22"/>
              </w:rPr>
              <w:t>Cím:</w:t>
            </w:r>
          </w:p>
        </w:tc>
        <w:tc>
          <w:tcPr>
            <w:tcW w:w="4678" w:type="dxa"/>
          </w:tcPr>
          <w:p w:rsidR="00EE0F4D" w:rsidRPr="00EE0F4D" w:rsidRDefault="00EE0F4D" w:rsidP="00EE0F4D">
            <w:pPr>
              <w:widowControl w:val="0"/>
              <w:adjustRightInd w:val="0"/>
              <w:jc w:val="both"/>
              <w:textAlignment w:val="baseline"/>
              <w:rPr>
                <w:sz w:val="22"/>
                <w:szCs w:val="22"/>
              </w:rPr>
            </w:pPr>
          </w:p>
        </w:tc>
      </w:tr>
      <w:tr w:rsidR="00EE0F4D" w:rsidRPr="00EE0F4D" w:rsidTr="00B7770F">
        <w:trPr>
          <w:trHeight w:val="333"/>
        </w:trPr>
        <w:tc>
          <w:tcPr>
            <w:tcW w:w="4181" w:type="dxa"/>
          </w:tcPr>
          <w:p w:rsidR="00EE0F4D" w:rsidRPr="00EE0F4D" w:rsidRDefault="00EE0F4D" w:rsidP="00EE0F4D">
            <w:pPr>
              <w:ind w:right="141"/>
              <w:jc w:val="both"/>
              <w:rPr>
                <w:color w:val="000000"/>
                <w:sz w:val="22"/>
                <w:szCs w:val="22"/>
              </w:rPr>
            </w:pPr>
            <w:r w:rsidRPr="00EE0F4D">
              <w:rPr>
                <w:b/>
                <w:sz w:val="22"/>
                <w:szCs w:val="22"/>
              </w:rPr>
              <w:t>Munkáltató, foglalkoztató neve, amelynél a szakember munkaviszonyban, ill. egyéb foglalkoztatási jogiszonyban áll</w:t>
            </w:r>
          </w:p>
        </w:tc>
        <w:tc>
          <w:tcPr>
            <w:tcW w:w="4678" w:type="dxa"/>
          </w:tcPr>
          <w:p w:rsidR="00EE0F4D" w:rsidRPr="00EE0F4D" w:rsidRDefault="00EE0F4D" w:rsidP="00EE0F4D">
            <w:pPr>
              <w:widowControl w:val="0"/>
              <w:adjustRightInd w:val="0"/>
              <w:jc w:val="both"/>
              <w:textAlignment w:val="baseline"/>
              <w:rPr>
                <w:sz w:val="22"/>
                <w:szCs w:val="22"/>
              </w:rPr>
            </w:pPr>
          </w:p>
        </w:tc>
      </w:tr>
    </w:tbl>
    <w:p w:rsidR="00EE0F4D" w:rsidRPr="00EE0F4D" w:rsidRDefault="00EE0F4D" w:rsidP="00EE0F4D">
      <w:pPr>
        <w:widowControl w:val="0"/>
        <w:adjustRightInd w:val="0"/>
        <w:jc w:val="both"/>
        <w:textAlignment w:val="baselin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6095"/>
      </w:tblGrid>
      <w:tr w:rsidR="00EE0F4D" w:rsidRPr="00EE0F4D" w:rsidTr="00B7770F">
        <w:tc>
          <w:tcPr>
            <w:tcW w:w="8859" w:type="dxa"/>
            <w:gridSpan w:val="2"/>
            <w:shd w:val="clear" w:color="auto" w:fill="D9D9D9"/>
          </w:tcPr>
          <w:p w:rsidR="00EE0F4D" w:rsidRPr="00EE0F4D" w:rsidRDefault="00EE0F4D" w:rsidP="00EE0F4D">
            <w:pPr>
              <w:widowControl w:val="0"/>
              <w:adjustRightInd w:val="0"/>
              <w:jc w:val="center"/>
              <w:textAlignment w:val="baseline"/>
              <w:rPr>
                <w:sz w:val="22"/>
                <w:szCs w:val="22"/>
              </w:rPr>
            </w:pPr>
            <w:r w:rsidRPr="00EE0F4D">
              <w:rPr>
                <w:b/>
                <w:sz w:val="22"/>
                <w:szCs w:val="22"/>
              </w:rPr>
              <w:t>ISKOLAI VÉGZETTSÉG</w:t>
            </w:r>
          </w:p>
          <w:p w:rsidR="00EE0F4D" w:rsidRPr="00EE0F4D" w:rsidRDefault="00EE0F4D" w:rsidP="00EE0F4D">
            <w:pPr>
              <w:widowControl w:val="0"/>
              <w:adjustRightInd w:val="0"/>
              <w:jc w:val="center"/>
              <w:textAlignment w:val="baseline"/>
              <w:rPr>
                <w:sz w:val="22"/>
                <w:szCs w:val="22"/>
              </w:rPr>
            </w:pPr>
            <w:r w:rsidRPr="00EE0F4D">
              <w:rPr>
                <w:sz w:val="22"/>
                <w:szCs w:val="22"/>
              </w:rPr>
              <w:t>(Kezdje a legfrissebbel, és úgy haladjon az időben visszafelé!)</w:t>
            </w:r>
          </w:p>
        </w:tc>
      </w:tr>
      <w:tr w:rsidR="00EE0F4D" w:rsidRPr="00EE0F4D" w:rsidTr="00B7770F">
        <w:trPr>
          <w:trHeight w:val="333"/>
        </w:trPr>
        <w:tc>
          <w:tcPr>
            <w:tcW w:w="2764" w:type="dxa"/>
          </w:tcPr>
          <w:p w:rsidR="00EE0F4D" w:rsidRPr="00EE0F4D" w:rsidRDefault="00EE0F4D" w:rsidP="00EE0F4D">
            <w:pPr>
              <w:widowControl w:val="0"/>
              <w:adjustRightInd w:val="0"/>
              <w:jc w:val="center"/>
              <w:textAlignment w:val="baseline"/>
              <w:rPr>
                <w:b/>
                <w:sz w:val="22"/>
                <w:szCs w:val="22"/>
              </w:rPr>
            </w:pPr>
            <w:r w:rsidRPr="00EE0F4D">
              <w:rPr>
                <w:b/>
                <w:sz w:val="22"/>
                <w:szCs w:val="22"/>
              </w:rPr>
              <w:t>Mettől meddig (év)</w:t>
            </w:r>
          </w:p>
        </w:tc>
        <w:tc>
          <w:tcPr>
            <w:tcW w:w="6095" w:type="dxa"/>
          </w:tcPr>
          <w:p w:rsidR="00EE0F4D" w:rsidRPr="00EE0F4D" w:rsidRDefault="00EE0F4D" w:rsidP="00EE0F4D">
            <w:pPr>
              <w:widowControl w:val="0"/>
              <w:adjustRightInd w:val="0"/>
              <w:jc w:val="center"/>
              <w:textAlignment w:val="baseline"/>
              <w:rPr>
                <w:b/>
                <w:sz w:val="22"/>
                <w:szCs w:val="22"/>
              </w:rPr>
            </w:pPr>
            <w:r w:rsidRPr="00EE0F4D">
              <w:rPr>
                <w:b/>
                <w:sz w:val="22"/>
                <w:szCs w:val="22"/>
              </w:rPr>
              <w:t>Intézmény megnevezése / Végzettség</w:t>
            </w:r>
          </w:p>
        </w:tc>
      </w:tr>
      <w:tr w:rsidR="00EE0F4D" w:rsidRPr="00EE0F4D" w:rsidTr="00B7770F">
        <w:trPr>
          <w:trHeight w:val="333"/>
        </w:trPr>
        <w:tc>
          <w:tcPr>
            <w:tcW w:w="2764" w:type="dxa"/>
          </w:tcPr>
          <w:p w:rsidR="00EE0F4D" w:rsidRPr="00EE0F4D" w:rsidRDefault="00EE0F4D" w:rsidP="00EE0F4D">
            <w:pPr>
              <w:widowControl w:val="0"/>
              <w:adjustRightInd w:val="0"/>
              <w:jc w:val="both"/>
              <w:textAlignment w:val="baseline"/>
              <w:rPr>
                <w:sz w:val="22"/>
                <w:szCs w:val="22"/>
              </w:rPr>
            </w:pPr>
          </w:p>
        </w:tc>
        <w:tc>
          <w:tcPr>
            <w:tcW w:w="6095" w:type="dxa"/>
          </w:tcPr>
          <w:p w:rsidR="00EE0F4D" w:rsidRPr="00EE0F4D" w:rsidRDefault="00EE0F4D" w:rsidP="00EE0F4D">
            <w:pPr>
              <w:widowControl w:val="0"/>
              <w:adjustRightInd w:val="0"/>
              <w:jc w:val="both"/>
              <w:textAlignment w:val="baseline"/>
              <w:rPr>
                <w:sz w:val="22"/>
                <w:szCs w:val="22"/>
              </w:rPr>
            </w:pPr>
          </w:p>
        </w:tc>
      </w:tr>
      <w:tr w:rsidR="003F2DF1" w:rsidRPr="00EE0F4D" w:rsidTr="00B7770F">
        <w:trPr>
          <w:trHeight w:val="333"/>
        </w:trPr>
        <w:tc>
          <w:tcPr>
            <w:tcW w:w="2764" w:type="dxa"/>
          </w:tcPr>
          <w:p w:rsidR="003F2DF1" w:rsidRPr="00EE0F4D" w:rsidRDefault="003F2DF1" w:rsidP="00EE0F4D">
            <w:pPr>
              <w:widowControl w:val="0"/>
              <w:adjustRightInd w:val="0"/>
              <w:jc w:val="both"/>
              <w:textAlignment w:val="baseline"/>
              <w:rPr>
                <w:sz w:val="22"/>
                <w:szCs w:val="22"/>
              </w:rPr>
            </w:pPr>
          </w:p>
        </w:tc>
        <w:tc>
          <w:tcPr>
            <w:tcW w:w="6095" w:type="dxa"/>
          </w:tcPr>
          <w:p w:rsidR="003F2DF1" w:rsidRPr="00EE0F4D" w:rsidRDefault="003F2DF1" w:rsidP="00EE0F4D">
            <w:pPr>
              <w:widowControl w:val="0"/>
              <w:adjustRightInd w:val="0"/>
              <w:jc w:val="both"/>
              <w:textAlignment w:val="baseline"/>
              <w:rPr>
                <w:sz w:val="22"/>
                <w:szCs w:val="22"/>
              </w:rPr>
            </w:pPr>
          </w:p>
        </w:tc>
      </w:tr>
      <w:tr w:rsidR="003F2DF1" w:rsidRPr="00EE0F4D" w:rsidTr="00B7770F">
        <w:trPr>
          <w:trHeight w:val="333"/>
        </w:trPr>
        <w:tc>
          <w:tcPr>
            <w:tcW w:w="2764" w:type="dxa"/>
          </w:tcPr>
          <w:p w:rsidR="003F2DF1" w:rsidRPr="00EE0F4D" w:rsidRDefault="003F2DF1" w:rsidP="00EE0F4D">
            <w:pPr>
              <w:widowControl w:val="0"/>
              <w:adjustRightInd w:val="0"/>
              <w:jc w:val="both"/>
              <w:textAlignment w:val="baseline"/>
              <w:rPr>
                <w:sz w:val="22"/>
                <w:szCs w:val="22"/>
              </w:rPr>
            </w:pPr>
          </w:p>
        </w:tc>
        <w:tc>
          <w:tcPr>
            <w:tcW w:w="6095" w:type="dxa"/>
          </w:tcPr>
          <w:p w:rsidR="003F2DF1" w:rsidRPr="00EE0F4D" w:rsidRDefault="003F2DF1" w:rsidP="00EE0F4D">
            <w:pPr>
              <w:widowControl w:val="0"/>
              <w:adjustRightInd w:val="0"/>
              <w:jc w:val="both"/>
              <w:textAlignment w:val="baseline"/>
              <w:rPr>
                <w:sz w:val="22"/>
                <w:szCs w:val="22"/>
              </w:rPr>
            </w:pPr>
          </w:p>
        </w:tc>
      </w:tr>
      <w:tr w:rsidR="00EE0F4D" w:rsidRPr="00EE0F4D" w:rsidTr="00B7770F">
        <w:trPr>
          <w:trHeight w:val="333"/>
        </w:trPr>
        <w:tc>
          <w:tcPr>
            <w:tcW w:w="8859" w:type="dxa"/>
            <w:gridSpan w:val="2"/>
            <w:tcBorders>
              <w:top w:val="single" w:sz="4" w:space="0" w:color="auto"/>
              <w:left w:val="single" w:sz="4" w:space="0" w:color="auto"/>
              <w:bottom w:val="single" w:sz="4" w:space="0" w:color="auto"/>
              <w:right w:val="single" w:sz="4" w:space="0" w:color="auto"/>
            </w:tcBorders>
          </w:tcPr>
          <w:p w:rsidR="003F2DF1" w:rsidRPr="00EE0F4D" w:rsidRDefault="00EE0F4D" w:rsidP="003F2DF1">
            <w:pPr>
              <w:widowControl w:val="0"/>
              <w:adjustRightInd w:val="0"/>
              <w:jc w:val="center"/>
              <w:textAlignment w:val="baseline"/>
              <w:rPr>
                <w:b/>
                <w:sz w:val="22"/>
                <w:szCs w:val="22"/>
              </w:rPr>
            </w:pPr>
            <w:r w:rsidRPr="00EE0F4D">
              <w:rPr>
                <w:b/>
                <w:sz w:val="22"/>
                <w:szCs w:val="22"/>
              </w:rPr>
              <w:t>SZAKMAI GYAKORLAT ISMERTETÉSE</w:t>
            </w:r>
          </w:p>
        </w:tc>
      </w:tr>
      <w:tr w:rsidR="00EE0F4D"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EE0F4D" w:rsidRPr="00EE0F4D" w:rsidRDefault="00EE0F4D" w:rsidP="00EE0F4D">
            <w:pPr>
              <w:widowControl w:val="0"/>
              <w:adjustRightInd w:val="0"/>
              <w:jc w:val="both"/>
              <w:textAlignment w:val="baseline"/>
              <w:rPr>
                <w:sz w:val="22"/>
                <w:szCs w:val="22"/>
              </w:rPr>
            </w:pPr>
            <w:r w:rsidRPr="00EE0F4D">
              <w:rPr>
                <w:b/>
                <w:sz w:val="22"/>
                <w:szCs w:val="22"/>
              </w:rPr>
              <w:t xml:space="preserve">       Mettől meddig (év/hó)</w:t>
            </w:r>
          </w:p>
        </w:tc>
        <w:tc>
          <w:tcPr>
            <w:tcW w:w="6095" w:type="dxa"/>
            <w:tcBorders>
              <w:top w:val="single" w:sz="4" w:space="0" w:color="auto"/>
              <w:left w:val="single" w:sz="4" w:space="0" w:color="auto"/>
              <w:bottom w:val="single" w:sz="4" w:space="0" w:color="auto"/>
              <w:right w:val="single" w:sz="4" w:space="0" w:color="auto"/>
            </w:tcBorders>
          </w:tcPr>
          <w:p w:rsidR="00EE0F4D" w:rsidRPr="00EE0F4D" w:rsidRDefault="003F2DF1" w:rsidP="00EE0F4D">
            <w:pPr>
              <w:widowControl w:val="0"/>
              <w:adjustRightInd w:val="0"/>
              <w:jc w:val="both"/>
              <w:textAlignment w:val="baseline"/>
              <w:rPr>
                <w:b/>
                <w:sz w:val="22"/>
                <w:szCs w:val="22"/>
              </w:rPr>
            </w:pPr>
            <w:r w:rsidRPr="003F2DF1">
              <w:rPr>
                <w:b/>
                <w:sz w:val="22"/>
                <w:szCs w:val="22"/>
              </w:rPr>
              <w:t xml:space="preserve">projekt megnevezése a főző és/vagy </w:t>
            </w:r>
            <w:proofErr w:type="gramStart"/>
            <w:r w:rsidRPr="003F2DF1">
              <w:rPr>
                <w:b/>
                <w:sz w:val="22"/>
                <w:szCs w:val="22"/>
              </w:rPr>
              <w:t>melegítő konyha építésére</w:t>
            </w:r>
            <w:proofErr w:type="gramEnd"/>
            <w:r w:rsidRPr="003F2DF1">
              <w:rPr>
                <w:b/>
                <w:sz w:val="22"/>
                <w:szCs w:val="22"/>
              </w:rPr>
              <w:t xml:space="preserve"> vagy felújítására történő utalással</w:t>
            </w:r>
          </w:p>
        </w:tc>
      </w:tr>
      <w:tr w:rsidR="003F2DF1"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3F2DF1" w:rsidRPr="00EE0F4D" w:rsidRDefault="003F2DF1" w:rsidP="00EE0F4D">
            <w:pPr>
              <w:widowControl w:val="0"/>
              <w:adjustRightInd w:val="0"/>
              <w:jc w:val="both"/>
              <w:textAlignment w:val="baseline"/>
              <w:rPr>
                <w:b/>
                <w:sz w:val="22"/>
                <w:szCs w:val="22"/>
              </w:rPr>
            </w:pPr>
          </w:p>
        </w:tc>
        <w:tc>
          <w:tcPr>
            <w:tcW w:w="6095" w:type="dxa"/>
            <w:tcBorders>
              <w:top w:val="single" w:sz="4" w:space="0" w:color="auto"/>
              <w:left w:val="single" w:sz="4" w:space="0" w:color="auto"/>
              <w:bottom w:val="single" w:sz="4" w:space="0" w:color="auto"/>
              <w:right w:val="single" w:sz="4" w:space="0" w:color="auto"/>
            </w:tcBorders>
          </w:tcPr>
          <w:p w:rsidR="003F2DF1" w:rsidRPr="003F2DF1" w:rsidRDefault="003F2DF1" w:rsidP="00EE0F4D">
            <w:pPr>
              <w:widowControl w:val="0"/>
              <w:adjustRightInd w:val="0"/>
              <w:jc w:val="both"/>
              <w:textAlignment w:val="baseline"/>
              <w:rPr>
                <w:b/>
                <w:sz w:val="22"/>
                <w:szCs w:val="22"/>
              </w:rPr>
            </w:pPr>
          </w:p>
        </w:tc>
      </w:tr>
      <w:tr w:rsidR="003F2DF1"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3F2DF1" w:rsidRPr="00EE0F4D" w:rsidRDefault="003F2DF1" w:rsidP="00EE0F4D">
            <w:pPr>
              <w:widowControl w:val="0"/>
              <w:adjustRightInd w:val="0"/>
              <w:jc w:val="both"/>
              <w:textAlignment w:val="baseline"/>
              <w:rPr>
                <w:b/>
                <w:sz w:val="22"/>
                <w:szCs w:val="22"/>
              </w:rPr>
            </w:pPr>
          </w:p>
        </w:tc>
        <w:tc>
          <w:tcPr>
            <w:tcW w:w="6095" w:type="dxa"/>
            <w:tcBorders>
              <w:top w:val="single" w:sz="4" w:space="0" w:color="auto"/>
              <w:left w:val="single" w:sz="4" w:space="0" w:color="auto"/>
              <w:bottom w:val="single" w:sz="4" w:space="0" w:color="auto"/>
              <w:right w:val="single" w:sz="4" w:space="0" w:color="auto"/>
            </w:tcBorders>
          </w:tcPr>
          <w:p w:rsidR="003F2DF1" w:rsidRPr="003F2DF1" w:rsidRDefault="003F2DF1" w:rsidP="00EE0F4D">
            <w:pPr>
              <w:widowControl w:val="0"/>
              <w:adjustRightInd w:val="0"/>
              <w:jc w:val="both"/>
              <w:textAlignment w:val="baseline"/>
              <w:rPr>
                <w:b/>
                <w:sz w:val="22"/>
                <w:szCs w:val="22"/>
              </w:rPr>
            </w:pPr>
          </w:p>
        </w:tc>
      </w:tr>
      <w:tr w:rsidR="003F2DF1"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3F2DF1" w:rsidRPr="00EE0F4D" w:rsidRDefault="003F2DF1" w:rsidP="00EE0F4D">
            <w:pPr>
              <w:widowControl w:val="0"/>
              <w:adjustRightInd w:val="0"/>
              <w:jc w:val="both"/>
              <w:textAlignment w:val="baseline"/>
              <w:rPr>
                <w:b/>
                <w:sz w:val="22"/>
                <w:szCs w:val="22"/>
              </w:rPr>
            </w:pPr>
          </w:p>
        </w:tc>
        <w:tc>
          <w:tcPr>
            <w:tcW w:w="6095" w:type="dxa"/>
            <w:tcBorders>
              <w:top w:val="single" w:sz="4" w:space="0" w:color="auto"/>
              <w:left w:val="single" w:sz="4" w:space="0" w:color="auto"/>
              <w:bottom w:val="single" w:sz="4" w:space="0" w:color="auto"/>
              <w:right w:val="single" w:sz="4" w:space="0" w:color="auto"/>
            </w:tcBorders>
          </w:tcPr>
          <w:p w:rsidR="003F2DF1" w:rsidRPr="003F2DF1" w:rsidRDefault="003F2DF1" w:rsidP="00EE0F4D">
            <w:pPr>
              <w:widowControl w:val="0"/>
              <w:adjustRightInd w:val="0"/>
              <w:jc w:val="both"/>
              <w:textAlignment w:val="baseline"/>
              <w:rPr>
                <w:b/>
                <w:sz w:val="22"/>
                <w:szCs w:val="22"/>
              </w:rPr>
            </w:pPr>
          </w:p>
        </w:tc>
      </w:tr>
      <w:tr w:rsidR="003F2DF1"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3F2DF1" w:rsidRPr="00EE0F4D" w:rsidRDefault="003F2DF1" w:rsidP="00EE0F4D">
            <w:pPr>
              <w:widowControl w:val="0"/>
              <w:adjustRightInd w:val="0"/>
              <w:jc w:val="both"/>
              <w:textAlignment w:val="baseline"/>
              <w:rPr>
                <w:b/>
                <w:sz w:val="22"/>
                <w:szCs w:val="22"/>
              </w:rPr>
            </w:pPr>
          </w:p>
        </w:tc>
        <w:tc>
          <w:tcPr>
            <w:tcW w:w="6095" w:type="dxa"/>
            <w:tcBorders>
              <w:top w:val="single" w:sz="4" w:space="0" w:color="auto"/>
              <w:left w:val="single" w:sz="4" w:space="0" w:color="auto"/>
              <w:bottom w:val="single" w:sz="4" w:space="0" w:color="auto"/>
              <w:right w:val="single" w:sz="4" w:space="0" w:color="auto"/>
            </w:tcBorders>
          </w:tcPr>
          <w:p w:rsidR="003F2DF1" w:rsidRPr="003F2DF1" w:rsidRDefault="003F2DF1" w:rsidP="00EE0F4D">
            <w:pPr>
              <w:widowControl w:val="0"/>
              <w:adjustRightInd w:val="0"/>
              <w:jc w:val="both"/>
              <w:textAlignment w:val="baseline"/>
              <w:rPr>
                <w:b/>
                <w:sz w:val="22"/>
                <w:szCs w:val="22"/>
              </w:rPr>
            </w:pPr>
          </w:p>
        </w:tc>
      </w:tr>
      <w:tr w:rsidR="003F2DF1"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3F2DF1" w:rsidRPr="00EE0F4D" w:rsidRDefault="003F2DF1" w:rsidP="00EE0F4D">
            <w:pPr>
              <w:widowControl w:val="0"/>
              <w:adjustRightInd w:val="0"/>
              <w:jc w:val="both"/>
              <w:textAlignment w:val="baseline"/>
              <w:rPr>
                <w:b/>
                <w:sz w:val="22"/>
                <w:szCs w:val="22"/>
              </w:rPr>
            </w:pPr>
          </w:p>
        </w:tc>
        <w:tc>
          <w:tcPr>
            <w:tcW w:w="6095" w:type="dxa"/>
            <w:tcBorders>
              <w:top w:val="single" w:sz="4" w:space="0" w:color="auto"/>
              <w:left w:val="single" w:sz="4" w:space="0" w:color="auto"/>
              <w:bottom w:val="single" w:sz="4" w:space="0" w:color="auto"/>
              <w:right w:val="single" w:sz="4" w:space="0" w:color="auto"/>
            </w:tcBorders>
          </w:tcPr>
          <w:p w:rsidR="003F2DF1" w:rsidRPr="003F2DF1" w:rsidRDefault="003F2DF1" w:rsidP="00EE0F4D">
            <w:pPr>
              <w:widowControl w:val="0"/>
              <w:adjustRightInd w:val="0"/>
              <w:jc w:val="both"/>
              <w:textAlignment w:val="baseline"/>
              <w:rPr>
                <w:b/>
                <w:sz w:val="22"/>
                <w:szCs w:val="22"/>
              </w:rPr>
            </w:pPr>
          </w:p>
        </w:tc>
      </w:tr>
      <w:tr w:rsidR="003F2DF1"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3F2DF1" w:rsidRPr="00EE0F4D" w:rsidRDefault="003F2DF1" w:rsidP="00EE0F4D">
            <w:pPr>
              <w:widowControl w:val="0"/>
              <w:adjustRightInd w:val="0"/>
              <w:jc w:val="both"/>
              <w:textAlignment w:val="baseline"/>
              <w:rPr>
                <w:b/>
                <w:sz w:val="22"/>
                <w:szCs w:val="22"/>
              </w:rPr>
            </w:pPr>
          </w:p>
        </w:tc>
        <w:tc>
          <w:tcPr>
            <w:tcW w:w="6095" w:type="dxa"/>
            <w:tcBorders>
              <w:top w:val="single" w:sz="4" w:space="0" w:color="auto"/>
              <w:left w:val="single" w:sz="4" w:space="0" w:color="auto"/>
              <w:bottom w:val="single" w:sz="4" w:space="0" w:color="auto"/>
              <w:right w:val="single" w:sz="4" w:space="0" w:color="auto"/>
            </w:tcBorders>
          </w:tcPr>
          <w:p w:rsidR="003F2DF1" w:rsidRPr="003F2DF1" w:rsidRDefault="003F2DF1" w:rsidP="00EE0F4D">
            <w:pPr>
              <w:widowControl w:val="0"/>
              <w:adjustRightInd w:val="0"/>
              <w:jc w:val="both"/>
              <w:textAlignment w:val="baseline"/>
              <w:rPr>
                <w:b/>
                <w:sz w:val="22"/>
                <w:szCs w:val="22"/>
              </w:rPr>
            </w:pPr>
          </w:p>
        </w:tc>
      </w:tr>
      <w:tr w:rsidR="003F2DF1"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3F2DF1" w:rsidRPr="00EE0F4D" w:rsidRDefault="003F2DF1" w:rsidP="00EE0F4D">
            <w:pPr>
              <w:widowControl w:val="0"/>
              <w:adjustRightInd w:val="0"/>
              <w:jc w:val="both"/>
              <w:textAlignment w:val="baseline"/>
              <w:rPr>
                <w:b/>
                <w:sz w:val="22"/>
                <w:szCs w:val="22"/>
              </w:rPr>
            </w:pPr>
          </w:p>
        </w:tc>
        <w:tc>
          <w:tcPr>
            <w:tcW w:w="6095" w:type="dxa"/>
            <w:tcBorders>
              <w:top w:val="single" w:sz="4" w:space="0" w:color="auto"/>
              <w:left w:val="single" w:sz="4" w:space="0" w:color="auto"/>
              <w:bottom w:val="single" w:sz="4" w:space="0" w:color="auto"/>
              <w:right w:val="single" w:sz="4" w:space="0" w:color="auto"/>
            </w:tcBorders>
          </w:tcPr>
          <w:p w:rsidR="003F2DF1" w:rsidRPr="003F2DF1" w:rsidRDefault="003F2DF1" w:rsidP="00EE0F4D">
            <w:pPr>
              <w:widowControl w:val="0"/>
              <w:adjustRightInd w:val="0"/>
              <w:jc w:val="both"/>
              <w:textAlignment w:val="baseline"/>
              <w:rPr>
                <w:b/>
                <w:sz w:val="22"/>
                <w:szCs w:val="22"/>
              </w:rPr>
            </w:pPr>
          </w:p>
        </w:tc>
      </w:tr>
      <w:tr w:rsidR="003F2DF1" w:rsidRPr="00EE0F4D" w:rsidTr="00B7770F">
        <w:trPr>
          <w:trHeight w:val="333"/>
        </w:trPr>
        <w:tc>
          <w:tcPr>
            <w:tcW w:w="2764" w:type="dxa"/>
            <w:tcBorders>
              <w:top w:val="single" w:sz="4" w:space="0" w:color="auto"/>
              <w:left w:val="single" w:sz="4" w:space="0" w:color="auto"/>
              <w:bottom w:val="single" w:sz="4" w:space="0" w:color="auto"/>
              <w:right w:val="single" w:sz="4" w:space="0" w:color="auto"/>
            </w:tcBorders>
          </w:tcPr>
          <w:p w:rsidR="003F2DF1" w:rsidRPr="00EE0F4D" w:rsidRDefault="003F2DF1" w:rsidP="00EE0F4D">
            <w:pPr>
              <w:widowControl w:val="0"/>
              <w:adjustRightInd w:val="0"/>
              <w:jc w:val="both"/>
              <w:textAlignment w:val="baseline"/>
              <w:rPr>
                <w:b/>
                <w:sz w:val="22"/>
                <w:szCs w:val="22"/>
              </w:rPr>
            </w:pPr>
          </w:p>
        </w:tc>
        <w:tc>
          <w:tcPr>
            <w:tcW w:w="6095" w:type="dxa"/>
            <w:tcBorders>
              <w:top w:val="single" w:sz="4" w:space="0" w:color="auto"/>
              <w:left w:val="single" w:sz="4" w:space="0" w:color="auto"/>
              <w:bottom w:val="single" w:sz="4" w:space="0" w:color="auto"/>
              <w:right w:val="single" w:sz="4" w:space="0" w:color="auto"/>
            </w:tcBorders>
          </w:tcPr>
          <w:p w:rsidR="003F2DF1" w:rsidRPr="003F2DF1" w:rsidRDefault="003F2DF1" w:rsidP="00EE0F4D">
            <w:pPr>
              <w:widowControl w:val="0"/>
              <w:adjustRightInd w:val="0"/>
              <w:jc w:val="both"/>
              <w:textAlignment w:val="baseline"/>
              <w:rPr>
                <w:b/>
                <w:sz w:val="22"/>
                <w:szCs w:val="22"/>
              </w:rPr>
            </w:pPr>
          </w:p>
        </w:tc>
      </w:tr>
    </w:tbl>
    <w:p w:rsidR="00EE0F4D" w:rsidRPr="00EE0F4D" w:rsidRDefault="00EE0F4D" w:rsidP="00EE0F4D">
      <w:pPr>
        <w:widowControl w:val="0"/>
        <w:adjustRightInd w:val="0"/>
        <w:spacing w:line="360" w:lineRule="atLeast"/>
        <w:jc w:val="both"/>
        <w:textAlignment w:val="baseline"/>
        <w:rPr>
          <w:iCs/>
          <w:color w:val="000000"/>
          <w:kern w:val="1"/>
          <w:sz w:val="22"/>
          <w:szCs w:val="22"/>
          <w:lang w:eastAsia="ar-SA"/>
        </w:rPr>
      </w:pPr>
    </w:p>
    <w:p w:rsidR="00EE0F4D" w:rsidRPr="00EE0F4D" w:rsidRDefault="00EE0F4D" w:rsidP="00EE0F4D">
      <w:pPr>
        <w:widowControl w:val="0"/>
        <w:adjustRightInd w:val="0"/>
        <w:jc w:val="both"/>
        <w:textAlignment w:val="baseline"/>
        <w:rPr>
          <w:iCs/>
          <w:color w:val="000000"/>
          <w:kern w:val="1"/>
          <w:sz w:val="22"/>
          <w:szCs w:val="22"/>
          <w:lang w:eastAsia="ar-SA"/>
        </w:rPr>
      </w:pPr>
      <w:r w:rsidRPr="00EE0F4D">
        <w:rPr>
          <w:iCs/>
          <w:color w:val="000000"/>
          <w:kern w:val="1"/>
          <w:sz w:val="22"/>
          <w:szCs w:val="22"/>
          <w:lang w:eastAsia="ar-SA"/>
        </w:rPr>
        <w:t xml:space="preserve">Kijelentem továbbá, hogy amennyiben </w:t>
      </w:r>
      <w:r w:rsidR="003F2DF1">
        <w:rPr>
          <w:iCs/>
          <w:color w:val="000000"/>
          <w:kern w:val="1"/>
          <w:sz w:val="22"/>
          <w:szCs w:val="22"/>
          <w:lang w:eastAsia="ar-SA"/>
        </w:rPr>
        <w:t xml:space="preserve">az </w:t>
      </w:r>
      <w:r w:rsidRPr="00EE0F4D">
        <w:rPr>
          <w:b/>
          <w:sz w:val="22"/>
          <w:szCs w:val="22"/>
        </w:rPr>
        <w:t>„</w:t>
      </w:r>
      <w:r w:rsidR="003F2DF1" w:rsidRPr="003F2DF1">
        <w:rPr>
          <w:b/>
          <w:sz w:val="22"/>
          <w:szCs w:val="22"/>
        </w:rPr>
        <w:t>Óvodák részleges felújítása az „Óvodai szolgáltatások fejlesztésének megvalósítása Gyömrőn” című VEKOP-6.1.1-15-PT1-2016-00009 azonosító számú projekt finanszírozásból</w:t>
      </w:r>
      <w:r w:rsidRPr="00EE0F4D">
        <w:rPr>
          <w:b/>
          <w:sz w:val="22"/>
          <w:szCs w:val="22"/>
        </w:rPr>
        <w:t>”</w:t>
      </w:r>
      <w:r w:rsidR="003F2DF1">
        <w:rPr>
          <w:b/>
          <w:sz w:val="22"/>
          <w:szCs w:val="22"/>
        </w:rPr>
        <w:t xml:space="preserve"> </w:t>
      </w:r>
      <w:r w:rsidRPr="00EE0F4D">
        <w:rPr>
          <w:bCs/>
          <w:iCs/>
          <w:sz w:val="22"/>
          <w:szCs w:val="22"/>
        </w:rPr>
        <w:t xml:space="preserve">tárgyú közbeszerzési eljárásban </w:t>
      </w:r>
      <w:r w:rsidRPr="00EE0F4D">
        <w:rPr>
          <w:iCs/>
          <w:color w:val="000000"/>
          <w:kern w:val="1"/>
          <w:sz w:val="22"/>
          <w:szCs w:val="22"/>
          <w:lang w:eastAsia="ar-SA"/>
        </w:rPr>
        <w:t xml:space="preserve">ajánlatkérő az ajánlattevőt hirdeti ki az eljárás nyerteseként, az ajánlattevő rendelkezésére állok, </w:t>
      </w:r>
      <w:proofErr w:type="spellStart"/>
      <w:r w:rsidRPr="00EE0F4D">
        <w:rPr>
          <w:iCs/>
          <w:color w:val="000000"/>
          <w:kern w:val="1"/>
          <w:sz w:val="22"/>
          <w:szCs w:val="22"/>
          <w:lang w:eastAsia="ar-SA"/>
        </w:rPr>
        <w:t>közreműködö</w:t>
      </w:r>
      <w:r w:rsidR="002F4F05">
        <w:rPr>
          <w:iCs/>
          <w:color w:val="000000"/>
          <w:kern w:val="1"/>
          <w:sz w:val="22"/>
          <w:szCs w:val="22"/>
          <w:lang w:eastAsia="ar-SA"/>
        </w:rPr>
        <w:t>m</w:t>
      </w:r>
      <w:proofErr w:type="spellEnd"/>
      <w:r w:rsidRPr="00EE0F4D">
        <w:rPr>
          <w:iCs/>
          <w:color w:val="000000"/>
          <w:kern w:val="1"/>
          <w:sz w:val="22"/>
          <w:szCs w:val="22"/>
          <w:lang w:eastAsia="ar-SA"/>
        </w:rPr>
        <w:t xml:space="preserve"> a teljesítésben </w:t>
      </w:r>
      <w:r w:rsidR="003F2DF1">
        <w:rPr>
          <w:iCs/>
          <w:color w:val="000000"/>
          <w:kern w:val="1"/>
          <w:sz w:val="22"/>
          <w:szCs w:val="22"/>
          <w:lang w:eastAsia="ar-SA"/>
        </w:rPr>
        <w:t>vezető</w:t>
      </w:r>
      <w:r w:rsidRPr="00EE0F4D">
        <w:rPr>
          <w:iCs/>
          <w:color w:val="000000"/>
          <w:kern w:val="1"/>
          <w:sz w:val="22"/>
          <w:szCs w:val="22"/>
          <w:lang w:eastAsia="ar-SA"/>
        </w:rPr>
        <w:t xml:space="preserve"> beosztásban (pozícióban), és nincs más olyan kötelezettségem a teljesítés időszakában, amely a szerződés teljesítésében való munkavégzésemet bármilyen szempontból akadályozná.</w:t>
      </w:r>
    </w:p>
    <w:p w:rsidR="00EE0F4D" w:rsidRPr="00EE0F4D" w:rsidRDefault="00EE0F4D" w:rsidP="00EE0F4D">
      <w:pPr>
        <w:widowControl w:val="0"/>
        <w:tabs>
          <w:tab w:val="left" w:pos="993"/>
        </w:tabs>
        <w:adjustRightInd w:val="0"/>
        <w:jc w:val="both"/>
        <w:textAlignment w:val="baseline"/>
        <w:rPr>
          <w:sz w:val="22"/>
          <w:szCs w:val="22"/>
        </w:rPr>
      </w:pPr>
    </w:p>
    <w:p w:rsidR="003F2DF1" w:rsidRPr="006A1E83" w:rsidRDefault="003F2DF1" w:rsidP="003F2DF1">
      <w:r w:rsidRPr="006A1E83">
        <w:t>Kelt: …………</w:t>
      </w:r>
      <w:proofErr w:type="gramStart"/>
      <w:r w:rsidRPr="006A1E83">
        <w:t>…….</w:t>
      </w:r>
      <w:proofErr w:type="gramEnd"/>
      <w:r w:rsidRPr="006A1E83">
        <w:t>., 201</w:t>
      </w:r>
      <w:r>
        <w:t>8</w:t>
      </w:r>
      <w:r w:rsidRPr="006A1E83">
        <w:t>. ………………………</w:t>
      </w:r>
    </w:p>
    <w:p w:rsidR="003F2DF1" w:rsidRPr="006A1E83" w:rsidRDefault="003F2DF1" w:rsidP="003F2DF1">
      <w:pPr>
        <w:tabs>
          <w:tab w:val="left" w:pos="5670"/>
          <w:tab w:val="left" w:leader="dot" w:pos="8222"/>
        </w:tabs>
        <w:spacing w:before="120"/>
        <w:ind w:right="425"/>
      </w:pPr>
      <w:r w:rsidRPr="006A1E83">
        <w:tab/>
      </w:r>
      <w:r w:rsidRPr="006A1E83">
        <w:tab/>
      </w:r>
    </w:p>
    <w:p w:rsidR="003F2DF1" w:rsidRDefault="003F2DF1" w:rsidP="003F2DF1">
      <w:pPr>
        <w:tabs>
          <w:tab w:val="left" w:pos="6096"/>
          <w:tab w:val="left" w:leader="dot" w:pos="8222"/>
        </w:tabs>
        <w:ind w:right="425"/>
        <w:rPr>
          <w:b/>
        </w:rPr>
      </w:pPr>
      <w:r w:rsidRPr="006A1E83">
        <w:rPr>
          <w:b/>
        </w:rPr>
        <w:tab/>
        <w:t>cégszerű aláírás</w:t>
      </w:r>
    </w:p>
    <w:p w:rsidR="003F2DF1" w:rsidRDefault="003F2DF1" w:rsidP="003F2DF1">
      <w:pPr>
        <w:tabs>
          <w:tab w:val="left" w:pos="6096"/>
          <w:tab w:val="left" w:leader="dot" w:pos="8222"/>
        </w:tabs>
        <w:ind w:right="425"/>
        <w:rPr>
          <w:b/>
        </w:rPr>
      </w:pPr>
    </w:p>
    <w:p w:rsidR="00EE0F4D" w:rsidRPr="00EE0F4D" w:rsidRDefault="00EE0F4D" w:rsidP="00EE0F4D">
      <w:pPr>
        <w:widowControl w:val="0"/>
        <w:numPr>
          <w:ilvl w:val="12"/>
          <w:numId w:val="0"/>
        </w:numPr>
        <w:adjustRightInd w:val="0"/>
        <w:spacing w:before="120" w:after="120" w:line="276" w:lineRule="auto"/>
        <w:jc w:val="center"/>
        <w:textAlignment w:val="baseline"/>
        <w:rPr>
          <w:highlight w:val="yellow"/>
        </w:rPr>
      </w:pPr>
    </w:p>
    <w:p w:rsidR="00010E19" w:rsidRPr="00376DBD" w:rsidRDefault="00010E19" w:rsidP="00EE0F4D"/>
    <w:sectPr w:rsidR="00010E19" w:rsidRPr="00376DBD" w:rsidSect="002D56F7">
      <w:headerReference w:type="defaul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2EA2" w:rsidRDefault="00302EA2">
      <w:r>
        <w:separator/>
      </w:r>
    </w:p>
  </w:endnote>
  <w:endnote w:type="continuationSeparator" w:id="0">
    <w:p w:rsidR="00302EA2" w:rsidRDefault="00302EA2">
      <w:r>
        <w:continuationSeparator/>
      </w:r>
    </w:p>
  </w:endnote>
  <w:endnote w:type="continuationNotice" w:id="1">
    <w:p w:rsidR="00302EA2" w:rsidRDefault="00302E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H-Times New Roman">
    <w:altName w:val="Courier New"/>
    <w:charset w:val="00"/>
    <w:family w:val="roman"/>
    <w:pitch w:val="variable"/>
    <w:sig w:usb0="00000003" w:usb1="00000000" w:usb2="00000000" w:usb3="00000000" w:csb0="00000001" w:csb1="00000000"/>
  </w:font>
  <w:font w:name="ヒラギノ角ゴ Pro W3">
    <w:altName w:val="Times New Roman"/>
    <w:charset w:val="00"/>
    <w:family w:val="roman"/>
    <w:pitch w:val="default"/>
  </w:font>
  <w:font w:name="&amp;#39">
    <w:altName w:val="Times New Roman"/>
    <w:panose1 w:val="00000000000000000000"/>
    <w:charset w:val="00"/>
    <w:family w:val="roman"/>
    <w:notTrueType/>
    <w:pitch w:val="default"/>
  </w:font>
  <w:font w:name="Times New Roman félkövér">
    <w:altName w:val="Times New Roman"/>
    <w:panose1 w:val="00000000000000000000"/>
    <w:charset w:val="00"/>
    <w:family w:val="roman"/>
    <w:notTrueType/>
    <w:pitch w:val="default"/>
  </w:font>
  <w:font w:name="HG Mincho Light J">
    <w:altName w:val="Times New Roman"/>
    <w:charset w:val="00"/>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2EA2" w:rsidRDefault="00302EA2">
      <w:r>
        <w:separator/>
      </w:r>
    </w:p>
  </w:footnote>
  <w:footnote w:type="continuationSeparator" w:id="0">
    <w:p w:rsidR="00302EA2" w:rsidRDefault="00302EA2">
      <w:r>
        <w:continuationSeparator/>
      </w:r>
    </w:p>
  </w:footnote>
  <w:footnote w:type="continuationNotice" w:id="1">
    <w:p w:rsidR="00302EA2" w:rsidRDefault="00302E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25F" w:rsidRPr="00EE10F4" w:rsidRDefault="005A125F" w:rsidP="00EE10F4">
    <w:pPr>
      <w:pStyle w:val="lfej"/>
      <w:jc w:val="center"/>
      <w:rPr>
        <w:szCs w:val="20"/>
      </w:rPr>
    </w:pPr>
    <w:r>
      <w:rPr>
        <w:rStyle w:val="Oldalszm"/>
      </w:rPr>
      <w:fldChar w:fldCharType="begin"/>
    </w:r>
    <w:r>
      <w:rPr>
        <w:rStyle w:val="Oldalszm"/>
      </w:rPr>
      <w:instrText xml:space="preserve"> PAGE </w:instrText>
    </w:r>
    <w:r>
      <w:rPr>
        <w:rStyle w:val="Oldalszm"/>
      </w:rPr>
      <w:fldChar w:fldCharType="separate"/>
    </w:r>
    <w:r>
      <w:rPr>
        <w:rStyle w:val="Oldalszm"/>
        <w:noProof/>
      </w:rPr>
      <w:t>36</w:t>
    </w:r>
    <w:r>
      <w:rPr>
        <w:rStyle w:val="Oldalszm"/>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2DD8FC26"/>
    <w:lvl w:ilvl="0">
      <w:numFmt w:val="bullet"/>
      <w:lvlText w:val="*"/>
      <w:lvlJc w:val="left"/>
    </w:lvl>
  </w:abstractNum>
  <w:abstractNum w:abstractNumId="1" w15:restartNumberingAfterBreak="0">
    <w:nsid w:val="000618FF"/>
    <w:multiLevelType w:val="hybridMultilevel"/>
    <w:tmpl w:val="40B609E4"/>
    <w:lvl w:ilvl="0" w:tplc="6490776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141315"/>
    <w:multiLevelType w:val="hybridMultilevel"/>
    <w:tmpl w:val="8DDA6CBE"/>
    <w:lvl w:ilvl="0" w:tplc="D53E6CFA">
      <w:start w:val="1"/>
      <w:numFmt w:val="decimal"/>
      <w:lvlText w:val="%1."/>
      <w:lvlJc w:val="left"/>
      <w:pPr>
        <w:ind w:left="1069"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7CA0AE1"/>
    <w:multiLevelType w:val="hybridMultilevel"/>
    <w:tmpl w:val="39725AF4"/>
    <w:lvl w:ilvl="0" w:tplc="BD10BD16">
      <w:numFmt w:val="bullet"/>
      <w:lvlText w:val="-"/>
      <w:lvlJc w:val="left"/>
      <w:pPr>
        <w:ind w:left="360" w:hanging="360"/>
      </w:pPr>
      <w:rPr>
        <w:rFonts w:ascii="Times" w:eastAsia="Times New Roman" w:hAnsi="Times" w:cs="Times" w:hint="default"/>
      </w:rPr>
    </w:lvl>
    <w:lvl w:ilvl="1" w:tplc="040E0003" w:tentative="1">
      <w:start w:val="1"/>
      <w:numFmt w:val="bullet"/>
      <w:lvlText w:val="o"/>
      <w:lvlJc w:val="left"/>
      <w:pPr>
        <w:ind w:left="873" w:hanging="360"/>
      </w:pPr>
      <w:rPr>
        <w:rFonts w:ascii="Courier New" w:hAnsi="Courier New" w:cs="Courier New" w:hint="default"/>
      </w:rPr>
    </w:lvl>
    <w:lvl w:ilvl="2" w:tplc="040E0005" w:tentative="1">
      <w:start w:val="1"/>
      <w:numFmt w:val="bullet"/>
      <w:lvlText w:val=""/>
      <w:lvlJc w:val="left"/>
      <w:pPr>
        <w:ind w:left="1593" w:hanging="360"/>
      </w:pPr>
      <w:rPr>
        <w:rFonts w:ascii="Wingdings" w:hAnsi="Wingdings" w:hint="default"/>
      </w:rPr>
    </w:lvl>
    <w:lvl w:ilvl="3" w:tplc="040E0001" w:tentative="1">
      <w:start w:val="1"/>
      <w:numFmt w:val="bullet"/>
      <w:lvlText w:val=""/>
      <w:lvlJc w:val="left"/>
      <w:pPr>
        <w:ind w:left="2313" w:hanging="360"/>
      </w:pPr>
      <w:rPr>
        <w:rFonts w:ascii="Symbol" w:hAnsi="Symbol" w:hint="default"/>
      </w:rPr>
    </w:lvl>
    <w:lvl w:ilvl="4" w:tplc="040E0003" w:tentative="1">
      <w:start w:val="1"/>
      <w:numFmt w:val="bullet"/>
      <w:lvlText w:val="o"/>
      <w:lvlJc w:val="left"/>
      <w:pPr>
        <w:ind w:left="3033" w:hanging="360"/>
      </w:pPr>
      <w:rPr>
        <w:rFonts w:ascii="Courier New" w:hAnsi="Courier New" w:cs="Courier New" w:hint="default"/>
      </w:rPr>
    </w:lvl>
    <w:lvl w:ilvl="5" w:tplc="040E0005" w:tentative="1">
      <w:start w:val="1"/>
      <w:numFmt w:val="bullet"/>
      <w:lvlText w:val=""/>
      <w:lvlJc w:val="left"/>
      <w:pPr>
        <w:ind w:left="3753" w:hanging="360"/>
      </w:pPr>
      <w:rPr>
        <w:rFonts w:ascii="Wingdings" w:hAnsi="Wingdings" w:hint="default"/>
      </w:rPr>
    </w:lvl>
    <w:lvl w:ilvl="6" w:tplc="040E0001" w:tentative="1">
      <w:start w:val="1"/>
      <w:numFmt w:val="bullet"/>
      <w:lvlText w:val=""/>
      <w:lvlJc w:val="left"/>
      <w:pPr>
        <w:ind w:left="4473" w:hanging="360"/>
      </w:pPr>
      <w:rPr>
        <w:rFonts w:ascii="Symbol" w:hAnsi="Symbol" w:hint="default"/>
      </w:rPr>
    </w:lvl>
    <w:lvl w:ilvl="7" w:tplc="040E0003" w:tentative="1">
      <w:start w:val="1"/>
      <w:numFmt w:val="bullet"/>
      <w:lvlText w:val="o"/>
      <w:lvlJc w:val="left"/>
      <w:pPr>
        <w:ind w:left="5193" w:hanging="360"/>
      </w:pPr>
      <w:rPr>
        <w:rFonts w:ascii="Courier New" w:hAnsi="Courier New" w:cs="Courier New" w:hint="default"/>
      </w:rPr>
    </w:lvl>
    <w:lvl w:ilvl="8" w:tplc="040E0005" w:tentative="1">
      <w:start w:val="1"/>
      <w:numFmt w:val="bullet"/>
      <w:lvlText w:val=""/>
      <w:lvlJc w:val="left"/>
      <w:pPr>
        <w:ind w:left="5913" w:hanging="360"/>
      </w:pPr>
      <w:rPr>
        <w:rFonts w:ascii="Wingdings" w:hAnsi="Wingdings" w:hint="default"/>
      </w:rPr>
    </w:lvl>
  </w:abstractNum>
  <w:abstractNum w:abstractNumId="4" w15:restartNumberingAfterBreak="0">
    <w:nsid w:val="09664B8A"/>
    <w:multiLevelType w:val="singleLevel"/>
    <w:tmpl w:val="D3C4AF38"/>
    <w:lvl w:ilvl="0">
      <w:start w:val="11"/>
      <w:numFmt w:val="decimal"/>
      <w:lvlText w:val="10.%1"/>
      <w:legacy w:legacy="1" w:legacySpace="0" w:legacyIndent="691"/>
      <w:lvlJc w:val="left"/>
      <w:rPr>
        <w:rFonts w:ascii="Times New Roman" w:hAnsi="Times New Roman" w:cs="Times New Roman" w:hint="default"/>
      </w:rPr>
    </w:lvl>
  </w:abstractNum>
  <w:abstractNum w:abstractNumId="5" w15:restartNumberingAfterBreak="0">
    <w:nsid w:val="09775B96"/>
    <w:multiLevelType w:val="singleLevel"/>
    <w:tmpl w:val="2558FADA"/>
    <w:lvl w:ilvl="0">
      <w:start w:val="3"/>
      <w:numFmt w:val="decimal"/>
      <w:lvlText w:val="15.%1"/>
      <w:legacy w:legacy="1" w:legacySpace="0" w:legacyIndent="398"/>
      <w:lvlJc w:val="left"/>
      <w:rPr>
        <w:rFonts w:ascii="Times New Roman" w:hAnsi="Times New Roman" w:cs="Times New Roman" w:hint="default"/>
      </w:rPr>
    </w:lvl>
  </w:abstractNum>
  <w:abstractNum w:abstractNumId="6" w15:restartNumberingAfterBreak="0">
    <w:nsid w:val="0D331389"/>
    <w:multiLevelType w:val="singleLevel"/>
    <w:tmpl w:val="459ABAE0"/>
    <w:lvl w:ilvl="0">
      <w:start w:val="7"/>
      <w:numFmt w:val="decimal"/>
      <w:lvlText w:val="17.%1"/>
      <w:legacy w:legacy="1" w:legacySpace="0" w:legacyIndent="398"/>
      <w:lvlJc w:val="left"/>
      <w:rPr>
        <w:rFonts w:ascii="Times New Roman" w:hAnsi="Times New Roman" w:cs="Times New Roman" w:hint="default"/>
      </w:rPr>
    </w:lvl>
  </w:abstractNum>
  <w:abstractNum w:abstractNumId="7" w15:restartNumberingAfterBreak="0">
    <w:nsid w:val="0F48638F"/>
    <w:multiLevelType w:val="singleLevel"/>
    <w:tmpl w:val="B8621BC6"/>
    <w:lvl w:ilvl="0">
      <w:start w:val="1"/>
      <w:numFmt w:val="decimal"/>
      <w:lvlText w:val="17.%1"/>
      <w:legacy w:legacy="1" w:legacySpace="0" w:legacyIndent="398"/>
      <w:lvlJc w:val="left"/>
      <w:rPr>
        <w:rFonts w:ascii="Times New Roman" w:hAnsi="Times New Roman" w:cs="Times New Roman" w:hint="default"/>
      </w:rPr>
    </w:lvl>
  </w:abstractNum>
  <w:abstractNum w:abstractNumId="8" w15:restartNumberingAfterBreak="0">
    <w:nsid w:val="10A948AC"/>
    <w:multiLevelType w:val="singleLevel"/>
    <w:tmpl w:val="0B041550"/>
    <w:lvl w:ilvl="0">
      <w:start w:val="1"/>
      <w:numFmt w:val="decimal"/>
      <w:lvlText w:val="2.%1"/>
      <w:legacy w:legacy="1" w:legacySpace="0" w:legacyIndent="422"/>
      <w:lvlJc w:val="left"/>
      <w:rPr>
        <w:rFonts w:ascii="Times New Roman" w:hAnsi="Times New Roman" w:cs="Times New Roman" w:hint="default"/>
      </w:rPr>
    </w:lvl>
  </w:abstractNum>
  <w:abstractNum w:abstractNumId="9" w15:restartNumberingAfterBreak="0">
    <w:nsid w:val="163C3AE1"/>
    <w:multiLevelType w:val="hybridMultilevel"/>
    <w:tmpl w:val="04429E56"/>
    <w:lvl w:ilvl="0" w:tplc="846A48CC">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7320B42"/>
    <w:multiLevelType w:val="hybridMultilevel"/>
    <w:tmpl w:val="07D49D4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A01474C"/>
    <w:multiLevelType w:val="hybridMultilevel"/>
    <w:tmpl w:val="7F9283FE"/>
    <w:lvl w:ilvl="0" w:tplc="D1DC9102">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B803A59"/>
    <w:multiLevelType w:val="singleLevel"/>
    <w:tmpl w:val="6E983D6A"/>
    <w:lvl w:ilvl="0">
      <w:start w:val="6"/>
      <w:numFmt w:val="decimal"/>
      <w:lvlText w:val="1.%1"/>
      <w:legacy w:legacy="1" w:legacySpace="0" w:legacyIndent="408"/>
      <w:lvlJc w:val="left"/>
      <w:rPr>
        <w:rFonts w:ascii="Times New Roman" w:hAnsi="Times New Roman" w:cs="Times New Roman" w:hint="default"/>
      </w:rPr>
    </w:lvl>
  </w:abstractNum>
  <w:abstractNum w:abstractNumId="13" w15:restartNumberingAfterBreak="0">
    <w:nsid w:val="2819081B"/>
    <w:multiLevelType w:val="singleLevel"/>
    <w:tmpl w:val="FCB8B1A8"/>
    <w:lvl w:ilvl="0">
      <w:start w:val="1"/>
      <w:numFmt w:val="decimal"/>
      <w:lvlText w:val="13.%1"/>
      <w:legacy w:legacy="1" w:legacySpace="0" w:legacyIndent="408"/>
      <w:lvlJc w:val="left"/>
      <w:rPr>
        <w:rFonts w:ascii="Times New Roman" w:hAnsi="Times New Roman" w:cs="Times New Roman" w:hint="default"/>
      </w:rPr>
    </w:lvl>
  </w:abstractNum>
  <w:abstractNum w:abstractNumId="14" w15:restartNumberingAfterBreak="0">
    <w:nsid w:val="2C9171F6"/>
    <w:multiLevelType w:val="singleLevel"/>
    <w:tmpl w:val="581EDAA2"/>
    <w:lvl w:ilvl="0">
      <w:start w:val="10"/>
      <w:numFmt w:val="decimal"/>
      <w:lvlText w:val="9.%1"/>
      <w:legacy w:legacy="1" w:legacySpace="0" w:legacyIndent="418"/>
      <w:lvlJc w:val="left"/>
      <w:rPr>
        <w:rFonts w:ascii="Times New Roman" w:hAnsi="Times New Roman" w:cs="Times New Roman" w:hint="default"/>
      </w:rPr>
    </w:lvl>
  </w:abstractNum>
  <w:abstractNum w:abstractNumId="15" w15:restartNumberingAfterBreak="0">
    <w:nsid w:val="2D7814D5"/>
    <w:multiLevelType w:val="hybridMultilevel"/>
    <w:tmpl w:val="60C4B1B6"/>
    <w:lvl w:ilvl="0" w:tplc="489E33FA">
      <w:start w:val="1"/>
      <w:numFmt w:val="lowerLetter"/>
      <w:lvlText w:val="%1)"/>
      <w:lvlJc w:val="left"/>
      <w:pPr>
        <w:ind w:left="786"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6" w15:restartNumberingAfterBreak="0">
    <w:nsid w:val="2EEA0B3C"/>
    <w:multiLevelType w:val="hybridMultilevel"/>
    <w:tmpl w:val="65864FFE"/>
    <w:lvl w:ilvl="0" w:tplc="1CBA5CCC">
      <w:start w:val="10"/>
      <w:numFmt w:val="bullet"/>
      <w:lvlText w:val="-"/>
      <w:lvlJc w:val="left"/>
      <w:pPr>
        <w:ind w:left="780" w:hanging="360"/>
      </w:pPr>
      <w:rPr>
        <w:rFonts w:ascii="Garamond" w:eastAsia="Times New Roman" w:hAnsi="Garamond" w:cs="Times New Roman"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7" w15:restartNumberingAfterBreak="0">
    <w:nsid w:val="30FD263D"/>
    <w:multiLevelType w:val="singleLevel"/>
    <w:tmpl w:val="C45CACBC"/>
    <w:lvl w:ilvl="0">
      <w:start w:val="1"/>
      <w:numFmt w:val="decimal"/>
      <w:lvlText w:val="12.%1"/>
      <w:legacy w:legacy="1" w:legacySpace="0" w:legacyIndent="408"/>
      <w:lvlJc w:val="left"/>
      <w:rPr>
        <w:rFonts w:ascii="Times New Roman" w:hAnsi="Times New Roman" w:cs="Times New Roman" w:hint="default"/>
      </w:rPr>
    </w:lvl>
  </w:abstractNum>
  <w:abstractNum w:abstractNumId="18" w15:restartNumberingAfterBreak="0">
    <w:nsid w:val="30FE39AA"/>
    <w:multiLevelType w:val="singleLevel"/>
    <w:tmpl w:val="1F242F52"/>
    <w:lvl w:ilvl="0">
      <w:start w:val="1"/>
      <w:numFmt w:val="decimal"/>
      <w:lvlText w:val="3.%1"/>
      <w:legacy w:legacy="1" w:legacySpace="0" w:legacyIndent="418"/>
      <w:lvlJc w:val="left"/>
      <w:rPr>
        <w:rFonts w:ascii="Times New Roman" w:hAnsi="Times New Roman" w:cs="Times New Roman" w:hint="default"/>
      </w:rPr>
    </w:lvl>
  </w:abstractNum>
  <w:abstractNum w:abstractNumId="19" w15:restartNumberingAfterBreak="0">
    <w:nsid w:val="31176F97"/>
    <w:multiLevelType w:val="singleLevel"/>
    <w:tmpl w:val="7E5E6072"/>
    <w:lvl w:ilvl="0">
      <w:start w:val="9"/>
      <w:numFmt w:val="decimal"/>
      <w:lvlText w:val="8.%1"/>
      <w:legacy w:legacy="1" w:legacySpace="0" w:legacyIndent="408"/>
      <w:lvlJc w:val="left"/>
      <w:rPr>
        <w:rFonts w:ascii="Times New Roman" w:hAnsi="Times New Roman" w:cs="Times New Roman" w:hint="default"/>
      </w:rPr>
    </w:lvl>
  </w:abstractNum>
  <w:abstractNum w:abstractNumId="20" w15:restartNumberingAfterBreak="0">
    <w:nsid w:val="364235B7"/>
    <w:multiLevelType w:val="singleLevel"/>
    <w:tmpl w:val="2F8440BA"/>
    <w:lvl w:ilvl="0">
      <w:start w:val="1"/>
      <w:numFmt w:val="lowerLetter"/>
      <w:lvlText w:val="%1)"/>
      <w:legacy w:legacy="1" w:legacySpace="0" w:legacyIndent="264"/>
      <w:lvlJc w:val="left"/>
      <w:rPr>
        <w:rFonts w:ascii="Times New Roman" w:hAnsi="Times New Roman" w:cs="Times New Roman" w:hint="default"/>
      </w:rPr>
    </w:lvl>
  </w:abstractNum>
  <w:abstractNum w:abstractNumId="21" w15:restartNumberingAfterBreak="0">
    <w:nsid w:val="38B94619"/>
    <w:multiLevelType w:val="hybridMultilevel"/>
    <w:tmpl w:val="4CDACB76"/>
    <w:lvl w:ilvl="0" w:tplc="67CEBE18">
      <w:start w:val="1"/>
      <w:numFmt w:val="decimal"/>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2" w15:restartNumberingAfterBreak="0">
    <w:nsid w:val="3E7D7BCE"/>
    <w:multiLevelType w:val="hybridMultilevel"/>
    <w:tmpl w:val="C47C65B8"/>
    <w:lvl w:ilvl="0" w:tplc="30080FA0">
      <w:numFmt w:val="decimal"/>
      <w:lvlText w:val="%1."/>
      <w:lvlJc w:val="left"/>
      <w:pPr>
        <w:tabs>
          <w:tab w:val="num" w:pos="1140"/>
        </w:tabs>
        <w:ind w:left="1140" w:hanging="600"/>
      </w:pPr>
      <w:rPr>
        <w:rFonts w:hint="default"/>
      </w:rPr>
    </w:lvl>
    <w:lvl w:ilvl="1" w:tplc="040E0019">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3" w15:restartNumberingAfterBreak="0">
    <w:nsid w:val="47E31CB5"/>
    <w:multiLevelType w:val="singleLevel"/>
    <w:tmpl w:val="B2084D66"/>
    <w:lvl w:ilvl="0">
      <w:start w:val="1"/>
      <w:numFmt w:val="decimal"/>
      <w:lvlText w:val="9.%1"/>
      <w:legacy w:legacy="1" w:legacySpace="0" w:legacyIndent="418"/>
      <w:lvlJc w:val="left"/>
      <w:rPr>
        <w:rFonts w:ascii="Times New Roman" w:hAnsi="Times New Roman" w:cs="Times New Roman" w:hint="default"/>
      </w:rPr>
    </w:lvl>
  </w:abstractNum>
  <w:abstractNum w:abstractNumId="24" w15:restartNumberingAfterBreak="0">
    <w:nsid w:val="4B9F5406"/>
    <w:multiLevelType w:val="multilevel"/>
    <w:tmpl w:val="7452C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7C4FB9"/>
    <w:multiLevelType w:val="singleLevel"/>
    <w:tmpl w:val="FC9CA092"/>
    <w:lvl w:ilvl="0">
      <w:start w:val="1"/>
      <w:numFmt w:val="decimal"/>
      <w:lvlText w:val="14.3.%1"/>
      <w:legacy w:legacy="1" w:legacySpace="0" w:legacyIndent="691"/>
      <w:lvlJc w:val="left"/>
      <w:rPr>
        <w:rFonts w:ascii="Times New Roman" w:hAnsi="Times New Roman" w:cs="Times New Roman" w:hint="default"/>
      </w:rPr>
    </w:lvl>
  </w:abstractNum>
  <w:abstractNum w:abstractNumId="26" w15:restartNumberingAfterBreak="0">
    <w:nsid w:val="527C28EF"/>
    <w:multiLevelType w:val="hybridMultilevel"/>
    <w:tmpl w:val="048CCDB4"/>
    <w:lvl w:ilvl="0" w:tplc="6490776C">
      <w:start w:val="1"/>
      <w:numFmt w:val="bullet"/>
      <w:lvlText w:val=""/>
      <w:lvlJc w:val="left"/>
      <w:pPr>
        <w:ind w:left="780" w:hanging="360"/>
      </w:pPr>
      <w:rPr>
        <w:rFonts w:ascii="Symbol" w:hAnsi="Symbol" w:hint="default"/>
      </w:rPr>
    </w:lvl>
    <w:lvl w:ilvl="1" w:tplc="040E0003">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7" w15:restartNumberingAfterBreak="0">
    <w:nsid w:val="52C92C17"/>
    <w:multiLevelType w:val="hybridMultilevel"/>
    <w:tmpl w:val="647C5EB6"/>
    <w:lvl w:ilvl="0" w:tplc="2DD8FC26">
      <w:start w:val="65535"/>
      <w:numFmt w:val="bullet"/>
      <w:lvlText w:val="•"/>
      <w:lvlJc w:val="left"/>
      <w:pPr>
        <w:ind w:left="720" w:hanging="360"/>
      </w:pPr>
      <w:rPr>
        <w:rFonts w:ascii="Arial"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90F5BFA"/>
    <w:multiLevelType w:val="singleLevel"/>
    <w:tmpl w:val="CBE2584C"/>
    <w:lvl w:ilvl="0">
      <w:start w:val="1"/>
      <w:numFmt w:val="decimal"/>
      <w:lvlText w:val="10.%1"/>
      <w:legacy w:legacy="1" w:legacySpace="0" w:legacyIndent="408"/>
      <w:lvlJc w:val="left"/>
      <w:rPr>
        <w:rFonts w:ascii="Times New Roman" w:hAnsi="Times New Roman" w:cs="Times New Roman" w:hint="default"/>
      </w:rPr>
    </w:lvl>
  </w:abstractNum>
  <w:abstractNum w:abstractNumId="29" w15:restartNumberingAfterBreak="0">
    <w:nsid w:val="5D10057E"/>
    <w:multiLevelType w:val="multilevel"/>
    <w:tmpl w:val="AE603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7767C8"/>
    <w:multiLevelType w:val="singleLevel"/>
    <w:tmpl w:val="AB4C3478"/>
    <w:lvl w:ilvl="0">
      <w:start w:val="1"/>
      <w:numFmt w:val="decimal"/>
      <w:lvlText w:val="5.%1"/>
      <w:legacy w:legacy="1" w:legacySpace="0" w:legacyIndent="418"/>
      <w:lvlJc w:val="left"/>
      <w:rPr>
        <w:rFonts w:ascii="Times New Roman" w:hAnsi="Times New Roman" w:cs="Times New Roman" w:hint="default"/>
      </w:rPr>
    </w:lvl>
  </w:abstractNum>
  <w:abstractNum w:abstractNumId="31" w15:restartNumberingAfterBreak="0">
    <w:nsid w:val="68205EEC"/>
    <w:multiLevelType w:val="singleLevel"/>
    <w:tmpl w:val="9C4219AC"/>
    <w:lvl w:ilvl="0">
      <w:start w:val="1"/>
      <w:numFmt w:val="decimal"/>
      <w:lvlText w:val="%1."/>
      <w:legacy w:legacy="1" w:legacySpace="0" w:legacyIndent="221"/>
      <w:lvlJc w:val="left"/>
      <w:rPr>
        <w:rFonts w:ascii="Arial" w:hAnsi="Arial" w:cs="Arial" w:hint="default"/>
      </w:rPr>
    </w:lvl>
  </w:abstractNum>
  <w:abstractNum w:abstractNumId="32" w15:restartNumberingAfterBreak="0">
    <w:nsid w:val="6B480000"/>
    <w:multiLevelType w:val="hybridMultilevel"/>
    <w:tmpl w:val="61B01220"/>
    <w:lvl w:ilvl="0" w:tplc="BD10BD16">
      <w:numFmt w:val="bullet"/>
      <w:lvlText w:val="-"/>
      <w:lvlJc w:val="left"/>
      <w:pPr>
        <w:ind w:left="927" w:hanging="360"/>
      </w:pPr>
      <w:rPr>
        <w:rFonts w:ascii="Times" w:eastAsia="Times New Roman" w:hAnsi="Times" w:cs="Time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6C820C31"/>
    <w:multiLevelType w:val="singleLevel"/>
    <w:tmpl w:val="D4B83EB0"/>
    <w:lvl w:ilvl="0">
      <w:start w:val="6"/>
      <w:numFmt w:val="decimal"/>
      <w:lvlText w:val="10.%1"/>
      <w:lvlJc w:val="left"/>
      <w:pPr>
        <w:ind w:left="0" w:firstLine="0"/>
      </w:pPr>
      <w:rPr>
        <w:rFonts w:ascii="Times New Roman" w:hAnsi="Times New Roman" w:cs="Times New Roman" w:hint="default"/>
      </w:rPr>
    </w:lvl>
  </w:abstractNum>
  <w:abstractNum w:abstractNumId="34" w15:restartNumberingAfterBreak="0">
    <w:nsid w:val="71797ED9"/>
    <w:multiLevelType w:val="singleLevel"/>
    <w:tmpl w:val="34923E56"/>
    <w:lvl w:ilvl="0">
      <w:start w:val="1"/>
      <w:numFmt w:val="decimal"/>
      <w:lvlText w:val="14.1.%1"/>
      <w:legacy w:legacy="1" w:legacySpace="0" w:legacyIndent="634"/>
      <w:lvlJc w:val="left"/>
      <w:rPr>
        <w:rFonts w:ascii="Times New Roman" w:hAnsi="Times New Roman" w:cs="Times New Roman" w:hint="default"/>
      </w:rPr>
    </w:lvl>
  </w:abstractNum>
  <w:abstractNum w:abstractNumId="35" w15:restartNumberingAfterBreak="0">
    <w:nsid w:val="791A3A2D"/>
    <w:multiLevelType w:val="singleLevel"/>
    <w:tmpl w:val="A558969A"/>
    <w:lvl w:ilvl="0">
      <w:start w:val="1"/>
      <w:numFmt w:val="decimal"/>
      <w:lvlText w:val="15.%1"/>
      <w:legacy w:legacy="1" w:legacySpace="0" w:legacyIndent="398"/>
      <w:lvlJc w:val="left"/>
      <w:rPr>
        <w:rFonts w:ascii="Times New Roman" w:hAnsi="Times New Roman" w:cs="Times New Roman" w:hint="default"/>
      </w:rPr>
    </w:lvl>
  </w:abstractNum>
  <w:abstractNum w:abstractNumId="36" w15:restartNumberingAfterBreak="0">
    <w:nsid w:val="7A1D6CAB"/>
    <w:multiLevelType w:val="singleLevel"/>
    <w:tmpl w:val="BECC2136"/>
    <w:lvl w:ilvl="0">
      <w:start w:val="1"/>
      <w:numFmt w:val="decimal"/>
      <w:lvlText w:val="8.%1"/>
      <w:legacy w:legacy="1" w:legacySpace="0" w:legacyIndent="418"/>
      <w:lvlJc w:val="left"/>
      <w:rPr>
        <w:rFonts w:ascii="Times New Roman" w:hAnsi="Times New Roman" w:cs="Times New Roman" w:hint="default"/>
      </w:rPr>
    </w:lvl>
  </w:abstractNum>
  <w:abstractNum w:abstractNumId="37" w15:restartNumberingAfterBreak="0">
    <w:nsid w:val="7FB8112E"/>
    <w:multiLevelType w:val="singleLevel"/>
    <w:tmpl w:val="CBB44FF4"/>
    <w:lvl w:ilvl="0">
      <w:start w:val="1"/>
      <w:numFmt w:val="decimal"/>
      <w:lvlText w:val="1.%1"/>
      <w:legacy w:legacy="1" w:legacySpace="0" w:legacyIndent="408"/>
      <w:lvlJc w:val="left"/>
      <w:rPr>
        <w:rFonts w:ascii="Times New Roman" w:hAnsi="Times New Roman" w:cs="Times New Roman" w:hint="default"/>
      </w:rPr>
    </w:lvl>
  </w:abstractNum>
  <w:num w:numId="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3"/>
  </w:num>
  <w:num w:numId="4">
    <w:abstractNumId w:val="11"/>
  </w:num>
  <w:num w:numId="5">
    <w:abstractNumId w:val="16"/>
  </w:num>
  <w:num w:numId="6">
    <w:abstractNumId w:val="29"/>
  </w:num>
  <w:num w:numId="7">
    <w:abstractNumId w:val="24"/>
  </w:num>
  <w:num w:numId="8">
    <w:abstractNumId w:val="37"/>
  </w:num>
  <w:num w:numId="9">
    <w:abstractNumId w:val="37"/>
    <w:lvlOverride w:ilvl="0">
      <w:lvl w:ilvl="0">
        <w:start w:val="4"/>
        <w:numFmt w:val="decimal"/>
        <w:lvlText w:val="1.%1"/>
        <w:legacy w:legacy="1" w:legacySpace="0" w:legacyIndent="408"/>
        <w:lvlJc w:val="left"/>
        <w:rPr>
          <w:rFonts w:ascii="Times New Roman" w:hAnsi="Times New Roman" w:cs="Times New Roman" w:hint="default"/>
        </w:rPr>
      </w:lvl>
    </w:lvlOverride>
  </w:num>
  <w:num w:numId="10">
    <w:abstractNumId w:val="20"/>
  </w:num>
  <w:num w:numId="11">
    <w:abstractNumId w:val="12"/>
  </w:num>
  <w:num w:numId="12">
    <w:abstractNumId w:val="8"/>
  </w:num>
  <w:num w:numId="13">
    <w:abstractNumId w:val="18"/>
  </w:num>
  <w:num w:numId="14">
    <w:abstractNumId w:val="30"/>
  </w:num>
  <w:num w:numId="15">
    <w:abstractNumId w:val="0"/>
    <w:lvlOverride w:ilvl="0">
      <w:lvl w:ilvl="0">
        <w:start w:val="65535"/>
        <w:numFmt w:val="bullet"/>
        <w:lvlText w:val="•"/>
        <w:legacy w:legacy="1" w:legacySpace="0" w:legacyIndent="274"/>
        <w:lvlJc w:val="left"/>
        <w:rPr>
          <w:rFonts w:ascii="Arial" w:hAnsi="Arial" w:cs="Arial" w:hint="default"/>
        </w:rPr>
      </w:lvl>
    </w:lvlOverride>
  </w:num>
  <w:num w:numId="16">
    <w:abstractNumId w:val="36"/>
  </w:num>
  <w:num w:numId="17">
    <w:abstractNumId w:val="19"/>
  </w:num>
  <w:num w:numId="18">
    <w:abstractNumId w:val="23"/>
  </w:num>
  <w:num w:numId="19">
    <w:abstractNumId w:val="0"/>
    <w:lvlOverride w:ilvl="0">
      <w:lvl w:ilvl="0">
        <w:start w:val="65535"/>
        <w:numFmt w:val="bullet"/>
        <w:lvlText w:val="•"/>
        <w:legacy w:legacy="1" w:legacySpace="0" w:legacyIndent="283"/>
        <w:lvlJc w:val="left"/>
        <w:rPr>
          <w:rFonts w:ascii="Arial" w:hAnsi="Arial" w:cs="Arial" w:hint="default"/>
        </w:rPr>
      </w:lvl>
    </w:lvlOverride>
  </w:num>
  <w:num w:numId="20">
    <w:abstractNumId w:val="14"/>
  </w:num>
  <w:num w:numId="21">
    <w:abstractNumId w:val="28"/>
  </w:num>
  <w:num w:numId="22">
    <w:abstractNumId w:val="33"/>
  </w:num>
  <w:num w:numId="23">
    <w:abstractNumId w:val="0"/>
    <w:lvlOverride w:ilvl="0">
      <w:lvl w:ilvl="0">
        <w:start w:val="65535"/>
        <w:numFmt w:val="bullet"/>
        <w:lvlText w:val="•"/>
        <w:legacy w:legacy="1" w:legacySpace="0" w:legacyIndent="279"/>
        <w:lvlJc w:val="left"/>
        <w:rPr>
          <w:rFonts w:ascii="Arial" w:hAnsi="Arial" w:cs="Arial" w:hint="default"/>
        </w:rPr>
      </w:lvl>
    </w:lvlOverride>
  </w:num>
  <w:num w:numId="24">
    <w:abstractNumId w:val="0"/>
    <w:lvlOverride w:ilvl="0">
      <w:lvl w:ilvl="0">
        <w:start w:val="65535"/>
        <w:numFmt w:val="bullet"/>
        <w:lvlText w:val="•"/>
        <w:legacy w:legacy="1" w:legacySpace="0" w:legacyIndent="278"/>
        <w:lvlJc w:val="left"/>
        <w:rPr>
          <w:rFonts w:ascii="Arial" w:hAnsi="Arial" w:cs="Arial" w:hint="default"/>
        </w:rPr>
      </w:lvl>
    </w:lvlOverride>
  </w:num>
  <w:num w:numId="25">
    <w:abstractNumId w:val="4"/>
  </w:num>
  <w:num w:numId="26">
    <w:abstractNumId w:val="17"/>
  </w:num>
  <w:num w:numId="27">
    <w:abstractNumId w:val="13"/>
  </w:num>
  <w:num w:numId="28">
    <w:abstractNumId w:val="34"/>
  </w:num>
  <w:num w:numId="29">
    <w:abstractNumId w:val="25"/>
  </w:num>
  <w:num w:numId="30">
    <w:abstractNumId w:val="25"/>
    <w:lvlOverride w:ilvl="0">
      <w:lvl w:ilvl="0">
        <w:start w:val="5"/>
        <w:numFmt w:val="decimal"/>
        <w:lvlText w:val="14.3.%1"/>
        <w:legacy w:legacy="1" w:legacySpace="0" w:legacyIndent="701"/>
        <w:lvlJc w:val="left"/>
        <w:rPr>
          <w:rFonts w:ascii="Times New Roman" w:hAnsi="Times New Roman" w:cs="Times New Roman" w:hint="default"/>
        </w:rPr>
      </w:lvl>
    </w:lvlOverride>
  </w:num>
  <w:num w:numId="31">
    <w:abstractNumId w:val="35"/>
  </w:num>
  <w:num w:numId="32">
    <w:abstractNumId w:val="5"/>
  </w:num>
  <w:num w:numId="33">
    <w:abstractNumId w:val="31"/>
  </w:num>
  <w:num w:numId="34">
    <w:abstractNumId w:val="7"/>
  </w:num>
  <w:num w:numId="35">
    <w:abstractNumId w:val="6"/>
  </w:num>
  <w:num w:numId="36">
    <w:abstractNumId w:val="27"/>
  </w:num>
  <w:num w:numId="37">
    <w:abstractNumId w:val="15"/>
  </w:num>
  <w:num w:numId="38">
    <w:abstractNumId w:val="1"/>
  </w:num>
  <w:num w:numId="39">
    <w:abstractNumId w:val="26"/>
  </w:num>
  <w:num w:numId="40">
    <w:abstractNumId w:val="10"/>
  </w:num>
  <w:num w:numId="41">
    <w:abstractNumId w:val="21"/>
  </w:num>
  <w:num w:numId="42">
    <w:abstractNumId w:val="9"/>
  </w:num>
  <w:num w:numId="43">
    <w:abstractNumId w:val="2"/>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lmos Lak">
    <w15:presenceInfo w15:providerId="None" w15:userId="Vilmos La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4F2"/>
    <w:rsid w:val="00001B61"/>
    <w:rsid w:val="00010E19"/>
    <w:rsid w:val="00010FD4"/>
    <w:rsid w:val="000118B0"/>
    <w:rsid w:val="00026E7C"/>
    <w:rsid w:val="00037A3B"/>
    <w:rsid w:val="00043F84"/>
    <w:rsid w:val="00055FBE"/>
    <w:rsid w:val="00061D5B"/>
    <w:rsid w:val="000625ED"/>
    <w:rsid w:val="00073BF1"/>
    <w:rsid w:val="0008654D"/>
    <w:rsid w:val="00090002"/>
    <w:rsid w:val="000967FD"/>
    <w:rsid w:val="000A796D"/>
    <w:rsid w:val="000B2DCE"/>
    <w:rsid w:val="000C267E"/>
    <w:rsid w:val="000E20E4"/>
    <w:rsid w:val="000E2B48"/>
    <w:rsid w:val="000F0E79"/>
    <w:rsid w:val="000F4967"/>
    <w:rsid w:val="000F4997"/>
    <w:rsid w:val="000F5474"/>
    <w:rsid w:val="00104653"/>
    <w:rsid w:val="00113217"/>
    <w:rsid w:val="0011474F"/>
    <w:rsid w:val="00114DE5"/>
    <w:rsid w:val="001269A0"/>
    <w:rsid w:val="00130ED9"/>
    <w:rsid w:val="00134383"/>
    <w:rsid w:val="0013518C"/>
    <w:rsid w:val="00140841"/>
    <w:rsid w:val="00141B43"/>
    <w:rsid w:val="00146865"/>
    <w:rsid w:val="00151DFA"/>
    <w:rsid w:val="00153B6B"/>
    <w:rsid w:val="00167D36"/>
    <w:rsid w:val="00170EEC"/>
    <w:rsid w:val="001728B8"/>
    <w:rsid w:val="001739A7"/>
    <w:rsid w:val="001874B6"/>
    <w:rsid w:val="001955AA"/>
    <w:rsid w:val="001A21D5"/>
    <w:rsid w:val="001A43D0"/>
    <w:rsid w:val="001A76BA"/>
    <w:rsid w:val="001A7B0C"/>
    <w:rsid w:val="001B42E2"/>
    <w:rsid w:val="001C05FF"/>
    <w:rsid w:val="001D129B"/>
    <w:rsid w:val="001D423D"/>
    <w:rsid w:val="001D4291"/>
    <w:rsid w:val="001D6522"/>
    <w:rsid w:val="001E0715"/>
    <w:rsid w:val="001E400E"/>
    <w:rsid w:val="001F01A4"/>
    <w:rsid w:val="001F03A8"/>
    <w:rsid w:val="001F1C8C"/>
    <w:rsid w:val="001F6628"/>
    <w:rsid w:val="00201BBA"/>
    <w:rsid w:val="00211AF5"/>
    <w:rsid w:val="00212D10"/>
    <w:rsid w:val="00224038"/>
    <w:rsid w:val="00234727"/>
    <w:rsid w:val="00236A4D"/>
    <w:rsid w:val="00245927"/>
    <w:rsid w:val="00255D65"/>
    <w:rsid w:val="00274FC2"/>
    <w:rsid w:val="0027526F"/>
    <w:rsid w:val="00280B41"/>
    <w:rsid w:val="002854F2"/>
    <w:rsid w:val="002868EE"/>
    <w:rsid w:val="00287BAF"/>
    <w:rsid w:val="00287CB9"/>
    <w:rsid w:val="00290AC7"/>
    <w:rsid w:val="002B58E4"/>
    <w:rsid w:val="002D11DB"/>
    <w:rsid w:val="002D263F"/>
    <w:rsid w:val="002D56F7"/>
    <w:rsid w:val="002D5E6C"/>
    <w:rsid w:val="002E07EF"/>
    <w:rsid w:val="002E28A9"/>
    <w:rsid w:val="002E42A2"/>
    <w:rsid w:val="002E4558"/>
    <w:rsid w:val="002F4356"/>
    <w:rsid w:val="002F4F05"/>
    <w:rsid w:val="002F6AAD"/>
    <w:rsid w:val="002F6CC5"/>
    <w:rsid w:val="00301218"/>
    <w:rsid w:val="00302EA2"/>
    <w:rsid w:val="00305351"/>
    <w:rsid w:val="00305609"/>
    <w:rsid w:val="003151CF"/>
    <w:rsid w:val="00316B98"/>
    <w:rsid w:val="00317EFA"/>
    <w:rsid w:val="00326183"/>
    <w:rsid w:val="0033000D"/>
    <w:rsid w:val="003370CE"/>
    <w:rsid w:val="00346157"/>
    <w:rsid w:val="00354211"/>
    <w:rsid w:val="00354368"/>
    <w:rsid w:val="0036211E"/>
    <w:rsid w:val="00363CB5"/>
    <w:rsid w:val="00366E90"/>
    <w:rsid w:val="00371902"/>
    <w:rsid w:val="0037461C"/>
    <w:rsid w:val="00376DBD"/>
    <w:rsid w:val="00377660"/>
    <w:rsid w:val="003910B6"/>
    <w:rsid w:val="00393BF4"/>
    <w:rsid w:val="003A5E9A"/>
    <w:rsid w:val="003B32BC"/>
    <w:rsid w:val="003C53CB"/>
    <w:rsid w:val="003D0DC4"/>
    <w:rsid w:val="003E014A"/>
    <w:rsid w:val="003E301D"/>
    <w:rsid w:val="003F2DF1"/>
    <w:rsid w:val="003F39CC"/>
    <w:rsid w:val="00403BA9"/>
    <w:rsid w:val="004057D7"/>
    <w:rsid w:val="00412177"/>
    <w:rsid w:val="00413CF0"/>
    <w:rsid w:val="00425BE3"/>
    <w:rsid w:val="004317B9"/>
    <w:rsid w:val="00432977"/>
    <w:rsid w:val="00433AB4"/>
    <w:rsid w:val="00435CDB"/>
    <w:rsid w:val="00442368"/>
    <w:rsid w:val="00442826"/>
    <w:rsid w:val="0044309F"/>
    <w:rsid w:val="00444978"/>
    <w:rsid w:val="00447403"/>
    <w:rsid w:val="004519E4"/>
    <w:rsid w:val="00454E32"/>
    <w:rsid w:val="00462BCC"/>
    <w:rsid w:val="00463147"/>
    <w:rsid w:val="00464BAA"/>
    <w:rsid w:val="004674C9"/>
    <w:rsid w:val="004715CF"/>
    <w:rsid w:val="00482EA1"/>
    <w:rsid w:val="004833DB"/>
    <w:rsid w:val="004856BA"/>
    <w:rsid w:val="00487E32"/>
    <w:rsid w:val="004A66AA"/>
    <w:rsid w:val="004A7B78"/>
    <w:rsid w:val="004B6577"/>
    <w:rsid w:val="004C7042"/>
    <w:rsid w:val="004E1F5D"/>
    <w:rsid w:val="005037BF"/>
    <w:rsid w:val="00510D34"/>
    <w:rsid w:val="00514586"/>
    <w:rsid w:val="00526AA8"/>
    <w:rsid w:val="00532652"/>
    <w:rsid w:val="00536DCB"/>
    <w:rsid w:val="00550813"/>
    <w:rsid w:val="005538D8"/>
    <w:rsid w:val="00583B5F"/>
    <w:rsid w:val="00590558"/>
    <w:rsid w:val="005A125F"/>
    <w:rsid w:val="005A362D"/>
    <w:rsid w:val="005B62CE"/>
    <w:rsid w:val="005C0E1B"/>
    <w:rsid w:val="005C1F0D"/>
    <w:rsid w:val="005D5C54"/>
    <w:rsid w:val="005E70B8"/>
    <w:rsid w:val="005E79E0"/>
    <w:rsid w:val="005F4BAD"/>
    <w:rsid w:val="005F6D39"/>
    <w:rsid w:val="005F7F14"/>
    <w:rsid w:val="00604CFD"/>
    <w:rsid w:val="006050F0"/>
    <w:rsid w:val="00614A9F"/>
    <w:rsid w:val="0062127C"/>
    <w:rsid w:val="006240EF"/>
    <w:rsid w:val="006479CE"/>
    <w:rsid w:val="00656AB4"/>
    <w:rsid w:val="00666856"/>
    <w:rsid w:val="006700DC"/>
    <w:rsid w:val="00676F9C"/>
    <w:rsid w:val="006909AB"/>
    <w:rsid w:val="00694312"/>
    <w:rsid w:val="00697788"/>
    <w:rsid w:val="006A1E83"/>
    <w:rsid w:val="006B54E1"/>
    <w:rsid w:val="006B57D5"/>
    <w:rsid w:val="006C3377"/>
    <w:rsid w:val="006C4C61"/>
    <w:rsid w:val="006C50DC"/>
    <w:rsid w:val="006E08C1"/>
    <w:rsid w:val="006E1DF6"/>
    <w:rsid w:val="006F0863"/>
    <w:rsid w:val="006F1E2E"/>
    <w:rsid w:val="006F3A1C"/>
    <w:rsid w:val="006F4ACB"/>
    <w:rsid w:val="00706B47"/>
    <w:rsid w:val="00707D08"/>
    <w:rsid w:val="00715FFD"/>
    <w:rsid w:val="0072097C"/>
    <w:rsid w:val="007471AF"/>
    <w:rsid w:val="00750233"/>
    <w:rsid w:val="00753F9C"/>
    <w:rsid w:val="007664DD"/>
    <w:rsid w:val="00771B58"/>
    <w:rsid w:val="00783810"/>
    <w:rsid w:val="00792BEC"/>
    <w:rsid w:val="007954D3"/>
    <w:rsid w:val="00797880"/>
    <w:rsid w:val="007A2289"/>
    <w:rsid w:val="007A62AC"/>
    <w:rsid w:val="007A6FA9"/>
    <w:rsid w:val="007B1D52"/>
    <w:rsid w:val="007C19E7"/>
    <w:rsid w:val="007C5719"/>
    <w:rsid w:val="007D3EA7"/>
    <w:rsid w:val="007D71C6"/>
    <w:rsid w:val="007E00CA"/>
    <w:rsid w:val="007E0997"/>
    <w:rsid w:val="007E1367"/>
    <w:rsid w:val="007E44FB"/>
    <w:rsid w:val="007E602B"/>
    <w:rsid w:val="007F1C78"/>
    <w:rsid w:val="007F45CC"/>
    <w:rsid w:val="00810347"/>
    <w:rsid w:val="00826BF5"/>
    <w:rsid w:val="00827C5C"/>
    <w:rsid w:val="0083734D"/>
    <w:rsid w:val="00851B42"/>
    <w:rsid w:val="008640F9"/>
    <w:rsid w:val="008672F6"/>
    <w:rsid w:val="0086790A"/>
    <w:rsid w:val="0087408E"/>
    <w:rsid w:val="0087642E"/>
    <w:rsid w:val="008827DA"/>
    <w:rsid w:val="00884145"/>
    <w:rsid w:val="0088519A"/>
    <w:rsid w:val="008876A7"/>
    <w:rsid w:val="00893DD6"/>
    <w:rsid w:val="0089653E"/>
    <w:rsid w:val="008979AF"/>
    <w:rsid w:val="008A1404"/>
    <w:rsid w:val="008A353C"/>
    <w:rsid w:val="008A568F"/>
    <w:rsid w:val="008C0814"/>
    <w:rsid w:val="008C5BD4"/>
    <w:rsid w:val="008D7CD7"/>
    <w:rsid w:val="00906453"/>
    <w:rsid w:val="009165FD"/>
    <w:rsid w:val="00917C97"/>
    <w:rsid w:val="0092758B"/>
    <w:rsid w:val="00933BC9"/>
    <w:rsid w:val="009471E3"/>
    <w:rsid w:val="009475A5"/>
    <w:rsid w:val="009517EB"/>
    <w:rsid w:val="009529BB"/>
    <w:rsid w:val="009552D7"/>
    <w:rsid w:val="00956E8B"/>
    <w:rsid w:val="0096008B"/>
    <w:rsid w:val="00962A1C"/>
    <w:rsid w:val="009639B0"/>
    <w:rsid w:val="00966146"/>
    <w:rsid w:val="00987B47"/>
    <w:rsid w:val="00996D76"/>
    <w:rsid w:val="009A5190"/>
    <w:rsid w:val="009B61A2"/>
    <w:rsid w:val="009C18EC"/>
    <w:rsid w:val="009C26B1"/>
    <w:rsid w:val="009D0DE6"/>
    <w:rsid w:val="009D2EA0"/>
    <w:rsid w:val="009D5F94"/>
    <w:rsid w:val="009D6782"/>
    <w:rsid w:val="009E1E06"/>
    <w:rsid w:val="009F44D5"/>
    <w:rsid w:val="009F577C"/>
    <w:rsid w:val="009F7B76"/>
    <w:rsid w:val="00A025F9"/>
    <w:rsid w:val="00A07549"/>
    <w:rsid w:val="00A23C92"/>
    <w:rsid w:val="00A23CC9"/>
    <w:rsid w:val="00A44F5C"/>
    <w:rsid w:val="00A520E1"/>
    <w:rsid w:val="00A52417"/>
    <w:rsid w:val="00A5585D"/>
    <w:rsid w:val="00A672DB"/>
    <w:rsid w:val="00A75A3C"/>
    <w:rsid w:val="00A764D5"/>
    <w:rsid w:val="00A85B3F"/>
    <w:rsid w:val="00A85E4C"/>
    <w:rsid w:val="00A86171"/>
    <w:rsid w:val="00AA4CA2"/>
    <w:rsid w:val="00AA6924"/>
    <w:rsid w:val="00AA7A04"/>
    <w:rsid w:val="00AB714A"/>
    <w:rsid w:val="00AC6781"/>
    <w:rsid w:val="00AC6AF0"/>
    <w:rsid w:val="00AE3150"/>
    <w:rsid w:val="00AE777F"/>
    <w:rsid w:val="00AE7EDD"/>
    <w:rsid w:val="00B04A0C"/>
    <w:rsid w:val="00B22B8E"/>
    <w:rsid w:val="00B25FD2"/>
    <w:rsid w:val="00B34D8E"/>
    <w:rsid w:val="00B3736D"/>
    <w:rsid w:val="00B40378"/>
    <w:rsid w:val="00B461D6"/>
    <w:rsid w:val="00B50E9F"/>
    <w:rsid w:val="00B73F5F"/>
    <w:rsid w:val="00BA3E09"/>
    <w:rsid w:val="00BB0024"/>
    <w:rsid w:val="00BB089A"/>
    <w:rsid w:val="00BB7BEA"/>
    <w:rsid w:val="00BC6471"/>
    <w:rsid w:val="00BC7054"/>
    <w:rsid w:val="00BD1B8A"/>
    <w:rsid w:val="00BD4C0F"/>
    <w:rsid w:val="00BD5DBD"/>
    <w:rsid w:val="00BE275A"/>
    <w:rsid w:val="00BF01A0"/>
    <w:rsid w:val="00BF1CA5"/>
    <w:rsid w:val="00BF3095"/>
    <w:rsid w:val="00BF5953"/>
    <w:rsid w:val="00C14A2F"/>
    <w:rsid w:val="00C166FF"/>
    <w:rsid w:val="00C17A54"/>
    <w:rsid w:val="00C2500F"/>
    <w:rsid w:val="00C564CA"/>
    <w:rsid w:val="00C56A91"/>
    <w:rsid w:val="00C600AE"/>
    <w:rsid w:val="00C6075F"/>
    <w:rsid w:val="00C62577"/>
    <w:rsid w:val="00C67A96"/>
    <w:rsid w:val="00C91157"/>
    <w:rsid w:val="00C9442C"/>
    <w:rsid w:val="00C94DF4"/>
    <w:rsid w:val="00C9743D"/>
    <w:rsid w:val="00CA10DC"/>
    <w:rsid w:val="00CB0868"/>
    <w:rsid w:val="00CB32C4"/>
    <w:rsid w:val="00CB35C5"/>
    <w:rsid w:val="00CB717B"/>
    <w:rsid w:val="00CC10B6"/>
    <w:rsid w:val="00CC3728"/>
    <w:rsid w:val="00CD7D45"/>
    <w:rsid w:val="00CE44A2"/>
    <w:rsid w:val="00CE5F64"/>
    <w:rsid w:val="00CF1E54"/>
    <w:rsid w:val="00D04E0D"/>
    <w:rsid w:val="00D0691F"/>
    <w:rsid w:val="00D11990"/>
    <w:rsid w:val="00D12C16"/>
    <w:rsid w:val="00D1390C"/>
    <w:rsid w:val="00D14EF6"/>
    <w:rsid w:val="00D2223A"/>
    <w:rsid w:val="00D341A7"/>
    <w:rsid w:val="00D409F4"/>
    <w:rsid w:val="00D456C7"/>
    <w:rsid w:val="00D5362B"/>
    <w:rsid w:val="00D64891"/>
    <w:rsid w:val="00D73E50"/>
    <w:rsid w:val="00D77363"/>
    <w:rsid w:val="00D80B93"/>
    <w:rsid w:val="00D818C1"/>
    <w:rsid w:val="00D84AED"/>
    <w:rsid w:val="00D860CB"/>
    <w:rsid w:val="00D8683E"/>
    <w:rsid w:val="00D96862"/>
    <w:rsid w:val="00D979FB"/>
    <w:rsid w:val="00DA23FA"/>
    <w:rsid w:val="00DA381D"/>
    <w:rsid w:val="00DA658B"/>
    <w:rsid w:val="00DB18AE"/>
    <w:rsid w:val="00DC06A7"/>
    <w:rsid w:val="00DC4F00"/>
    <w:rsid w:val="00DD0B22"/>
    <w:rsid w:val="00DD1F95"/>
    <w:rsid w:val="00DE371B"/>
    <w:rsid w:val="00E0345C"/>
    <w:rsid w:val="00E11ED2"/>
    <w:rsid w:val="00E1412F"/>
    <w:rsid w:val="00E173A6"/>
    <w:rsid w:val="00E17CFF"/>
    <w:rsid w:val="00E223E1"/>
    <w:rsid w:val="00E24C02"/>
    <w:rsid w:val="00E348E1"/>
    <w:rsid w:val="00E40F46"/>
    <w:rsid w:val="00E5393B"/>
    <w:rsid w:val="00E611A0"/>
    <w:rsid w:val="00E63029"/>
    <w:rsid w:val="00E641A9"/>
    <w:rsid w:val="00E716C9"/>
    <w:rsid w:val="00E77C69"/>
    <w:rsid w:val="00E82B3D"/>
    <w:rsid w:val="00E836D0"/>
    <w:rsid w:val="00E901EA"/>
    <w:rsid w:val="00EA0046"/>
    <w:rsid w:val="00EA0C0B"/>
    <w:rsid w:val="00EA20DF"/>
    <w:rsid w:val="00EB44D2"/>
    <w:rsid w:val="00EB62BA"/>
    <w:rsid w:val="00EC7120"/>
    <w:rsid w:val="00EE0F4D"/>
    <w:rsid w:val="00EE10F4"/>
    <w:rsid w:val="00EE7D01"/>
    <w:rsid w:val="00F01968"/>
    <w:rsid w:val="00F042C6"/>
    <w:rsid w:val="00F06DE1"/>
    <w:rsid w:val="00F06E98"/>
    <w:rsid w:val="00F07541"/>
    <w:rsid w:val="00F1223B"/>
    <w:rsid w:val="00F13D9D"/>
    <w:rsid w:val="00F1695F"/>
    <w:rsid w:val="00F23223"/>
    <w:rsid w:val="00F2338B"/>
    <w:rsid w:val="00F26C3B"/>
    <w:rsid w:val="00F277CD"/>
    <w:rsid w:val="00F36E84"/>
    <w:rsid w:val="00F401B2"/>
    <w:rsid w:val="00F45176"/>
    <w:rsid w:val="00F46F4D"/>
    <w:rsid w:val="00F534FE"/>
    <w:rsid w:val="00F67628"/>
    <w:rsid w:val="00F71320"/>
    <w:rsid w:val="00F73835"/>
    <w:rsid w:val="00F7597F"/>
    <w:rsid w:val="00F81853"/>
    <w:rsid w:val="00F9089B"/>
    <w:rsid w:val="00F9152A"/>
    <w:rsid w:val="00FA3323"/>
    <w:rsid w:val="00FB50DF"/>
    <w:rsid w:val="00FB7840"/>
    <w:rsid w:val="00FB7A14"/>
    <w:rsid w:val="00FC0800"/>
    <w:rsid w:val="00FC57FF"/>
    <w:rsid w:val="00FD5A44"/>
    <w:rsid w:val="00FD6597"/>
    <w:rsid w:val="00FD663F"/>
    <w:rsid w:val="00FD6937"/>
    <w:rsid w:val="00FE076A"/>
    <w:rsid w:val="00FE22D3"/>
    <w:rsid w:val="00FE3005"/>
    <w:rsid w:val="00FE3C7A"/>
    <w:rsid w:val="00FE4439"/>
    <w:rsid w:val="00FE7CEF"/>
    <w:rsid w:val="00FF48B0"/>
    <w:rsid w:val="00FF7F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560150E-DFA7-4AB0-91A5-D690FB82C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87642E"/>
    <w:rPr>
      <w:sz w:val="24"/>
      <w:szCs w:val="24"/>
    </w:rPr>
  </w:style>
  <w:style w:type="paragraph" w:styleId="Cmsor1">
    <w:name w:val="heading 1"/>
    <w:basedOn w:val="Norml"/>
    <w:next w:val="Norml"/>
    <w:link w:val="Cmsor1Char"/>
    <w:qFormat/>
    <w:rsid w:val="00F401B2"/>
    <w:pPr>
      <w:keepNext/>
      <w:outlineLvl w:val="0"/>
    </w:pPr>
    <w:rPr>
      <w:u w:val="single"/>
    </w:rPr>
  </w:style>
  <w:style w:type="paragraph" w:styleId="Cmsor2">
    <w:name w:val="heading 2"/>
    <w:basedOn w:val="Norml"/>
    <w:next w:val="Norml"/>
    <w:link w:val="Cmsor2Char"/>
    <w:qFormat/>
    <w:rsid w:val="00F401B2"/>
    <w:pPr>
      <w:keepNext/>
      <w:outlineLvl w:val="1"/>
    </w:pPr>
    <w:rPr>
      <w:b/>
      <w:bCs/>
    </w:rPr>
  </w:style>
  <w:style w:type="paragraph" w:styleId="Cmsor5">
    <w:name w:val="heading 5"/>
    <w:basedOn w:val="Norml"/>
    <w:next w:val="Norml"/>
    <w:link w:val="Cmsor5Char"/>
    <w:uiPriority w:val="9"/>
    <w:semiHidden/>
    <w:unhideWhenUsed/>
    <w:qFormat/>
    <w:rsid w:val="003151CF"/>
    <w:pPr>
      <w:spacing w:before="240" w:after="60"/>
      <w:outlineLvl w:val="4"/>
    </w:pPr>
    <w:rPr>
      <w:rFonts w:ascii="Calibri" w:hAnsi="Calibri"/>
      <w:b/>
      <w:bCs/>
      <w:i/>
      <w:i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basedOn w:val="Norml"/>
    <w:next w:val="Norml"/>
    <w:rsid w:val="009F7B76"/>
    <w:pPr>
      <w:spacing w:after="160" w:line="240" w:lineRule="exact"/>
    </w:pPr>
    <w:rPr>
      <w:rFonts w:ascii="Tahoma" w:hAnsi="Tahoma"/>
      <w:szCs w:val="20"/>
      <w:lang w:val="en-US" w:eastAsia="en-US"/>
    </w:rPr>
  </w:style>
  <w:style w:type="paragraph" w:styleId="lfej">
    <w:name w:val="header"/>
    <w:basedOn w:val="Norml"/>
    <w:rsid w:val="00D8683E"/>
    <w:pPr>
      <w:tabs>
        <w:tab w:val="center" w:pos="4536"/>
        <w:tab w:val="right" w:pos="9072"/>
      </w:tabs>
    </w:pPr>
  </w:style>
  <w:style w:type="paragraph" w:styleId="llb">
    <w:name w:val="footer"/>
    <w:basedOn w:val="Norml"/>
    <w:rsid w:val="00D8683E"/>
    <w:pPr>
      <w:tabs>
        <w:tab w:val="center" w:pos="4536"/>
        <w:tab w:val="right" w:pos="9072"/>
      </w:tabs>
    </w:pPr>
  </w:style>
  <w:style w:type="character" w:styleId="Oldalszm">
    <w:name w:val="page number"/>
    <w:basedOn w:val="Bekezdsalapbettpusa"/>
    <w:rsid w:val="00EE10F4"/>
  </w:style>
  <w:style w:type="paragraph" w:customStyle="1" w:styleId="CharChar">
    <w:name w:val="Char Char"/>
    <w:basedOn w:val="Norml"/>
    <w:next w:val="Norml"/>
    <w:rsid w:val="00F26C3B"/>
    <w:pPr>
      <w:spacing w:after="160" w:line="240" w:lineRule="exact"/>
    </w:pPr>
    <w:rPr>
      <w:rFonts w:ascii="Tahoma" w:hAnsi="Tahoma"/>
      <w:szCs w:val="20"/>
      <w:lang w:val="en-US" w:eastAsia="en-US"/>
    </w:rPr>
  </w:style>
  <w:style w:type="paragraph" w:customStyle="1" w:styleId="CharCharCharCharChar">
    <w:name w:val="Char Char Char Char Char"/>
    <w:basedOn w:val="Norml"/>
    <w:next w:val="Norml"/>
    <w:rsid w:val="00D12C16"/>
    <w:pPr>
      <w:spacing w:after="160" w:line="240" w:lineRule="exact"/>
    </w:pPr>
    <w:rPr>
      <w:rFonts w:ascii="Tahoma" w:hAnsi="Tahoma"/>
      <w:szCs w:val="20"/>
      <w:lang w:val="en-US" w:eastAsia="en-US"/>
    </w:rPr>
  </w:style>
  <w:style w:type="character" w:customStyle="1" w:styleId="Cmsor1Char">
    <w:name w:val="Címsor 1 Char"/>
    <w:link w:val="Cmsor1"/>
    <w:rsid w:val="00F401B2"/>
    <w:rPr>
      <w:sz w:val="24"/>
      <w:szCs w:val="24"/>
      <w:u w:val="single"/>
    </w:rPr>
  </w:style>
  <w:style w:type="character" w:customStyle="1" w:styleId="Cmsor2Char">
    <w:name w:val="Címsor 2 Char"/>
    <w:link w:val="Cmsor2"/>
    <w:rsid w:val="00F401B2"/>
    <w:rPr>
      <w:b/>
      <w:bCs/>
      <w:sz w:val="24"/>
      <w:szCs w:val="24"/>
    </w:rPr>
  </w:style>
  <w:style w:type="paragraph" w:styleId="TJ1">
    <w:name w:val="toc 1"/>
    <w:basedOn w:val="Norml"/>
    <w:next w:val="Norml"/>
    <w:uiPriority w:val="39"/>
    <w:rsid w:val="00F401B2"/>
    <w:pPr>
      <w:spacing w:before="120" w:after="120"/>
    </w:pPr>
    <w:rPr>
      <w:b/>
      <w:caps/>
      <w:sz w:val="20"/>
      <w:szCs w:val="20"/>
    </w:rPr>
  </w:style>
  <w:style w:type="paragraph" w:styleId="TJ2">
    <w:name w:val="toc 2"/>
    <w:basedOn w:val="Norml"/>
    <w:next w:val="Norml"/>
    <w:uiPriority w:val="39"/>
    <w:rsid w:val="00F401B2"/>
    <w:pPr>
      <w:ind w:left="240"/>
    </w:pPr>
    <w:rPr>
      <w:smallCaps/>
      <w:sz w:val="20"/>
      <w:szCs w:val="20"/>
    </w:rPr>
  </w:style>
  <w:style w:type="character" w:styleId="Hiperhivatkozs">
    <w:name w:val="Hyperlink"/>
    <w:uiPriority w:val="99"/>
    <w:rsid w:val="00F401B2"/>
    <w:rPr>
      <w:color w:val="0000FF"/>
      <w:u w:val="single"/>
    </w:rPr>
  </w:style>
  <w:style w:type="paragraph" w:customStyle="1" w:styleId="1">
    <w:name w:val="1"/>
    <w:basedOn w:val="Norml"/>
    <w:rsid w:val="00F401B2"/>
    <w:pPr>
      <w:spacing w:after="160" w:line="240" w:lineRule="exact"/>
    </w:pPr>
    <w:rPr>
      <w:rFonts w:ascii="Verdana" w:hAnsi="Verdana"/>
      <w:sz w:val="20"/>
      <w:szCs w:val="20"/>
      <w:lang w:val="en-US" w:eastAsia="en-US"/>
    </w:rPr>
  </w:style>
  <w:style w:type="paragraph" w:customStyle="1" w:styleId="Default">
    <w:name w:val="Default"/>
    <w:rsid w:val="00F401B2"/>
    <w:pPr>
      <w:widowControl w:val="0"/>
      <w:autoSpaceDE w:val="0"/>
      <w:autoSpaceDN w:val="0"/>
      <w:adjustRightInd w:val="0"/>
    </w:pPr>
    <w:rPr>
      <w:color w:val="000000"/>
      <w:sz w:val="24"/>
      <w:szCs w:val="24"/>
    </w:rPr>
  </w:style>
  <w:style w:type="paragraph" w:styleId="NormlWeb">
    <w:name w:val="Normal (Web)"/>
    <w:basedOn w:val="Norml"/>
    <w:rsid w:val="00F401B2"/>
    <w:pPr>
      <w:spacing w:before="100" w:beforeAutospacing="1" w:after="100" w:afterAutospacing="1"/>
    </w:pPr>
    <w:rPr>
      <w:color w:val="000000"/>
    </w:rPr>
  </w:style>
  <w:style w:type="paragraph" w:styleId="Szvegtrzs3">
    <w:name w:val="Body Text 3"/>
    <w:basedOn w:val="Norml"/>
    <w:link w:val="Szvegtrzs3Char"/>
    <w:rsid w:val="00F401B2"/>
    <w:pPr>
      <w:spacing w:after="120"/>
      <w:ind w:left="283"/>
      <w:jc w:val="both"/>
    </w:pPr>
  </w:style>
  <w:style w:type="character" w:customStyle="1" w:styleId="Szvegtrzs3Char">
    <w:name w:val="Szövegtörzs 3 Char"/>
    <w:link w:val="Szvegtrzs3"/>
    <w:rsid w:val="00F401B2"/>
    <w:rPr>
      <w:sz w:val="24"/>
      <w:szCs w:val="24"/>
    </w:rPr>
  </w:style>
  <w:style w:type="paragraph" w:styleId="Szvegtrzsbehzssal">
    <w:name w:val="Body Text Indent"/>
    <w:basedOn w:val="Norml"/>
    <w:link w:val="SzvegtrzsbehzssalChar"/>
    <w:rsid w:val="00F401B2"/>
    <w:pPr>
      <w:spacing w:after="120"/>
      <w:ind w:left="283"/>
      <w:jc w:val="both"/>
    </w:pPr>
  </w:style>
  <w:style w:type="character" w:customStyle="1" w:styleId="SzvegtrzsbehzssalChar">
    <w:name w:val="Szövegtörzs behúzással Char"/>
    <w:link w:val="Szvegtrzsbehzssal"/>
    <w:rsid w:val="00F401B2"/>
    <w:rPr>
      <w:sz w:val="24"/>
      <w:szCs w:val="24"/>
    </w:rPr>
  </w:style>
  <w:style w:type="character" w:customStyle="1" w:styleId="apple-style-span">
    <w:name w:val="apple-style-span"/>
    <w:rsid w:val="00F401B2"/>
  </w:style>
  <w:style w:type="paragraph" w:styleId="Szvegtrzs2">
    <w:name w:val="Body Text 2"/>
    <w:basedOn w:val="Norml"/>
    <w:link w:val="Szvegtrzs2Char"/>
    <w:rsid w:val="00F401B2"/>
    <w:pPr>
      <w:spacing w:after="120" w:line="480" w:lineRule="auto"/>
    </w:pPr>
  </w:style>
  <w:style w:type="character" w:customStyle="1" w:styleId="Szvegtrzs2Char">
    <w:name w:val="Szövegtörzs 2 Char"/>
    <w:link w:val="Szvegtrzs2"/>
    <w:rsid w:val="00F401B2"/>
    <w:rPr>
      <w:sz w:val="24"/>
      <w:szCs w:val="24"/>
    </w:rPr>
  </w:style>
  <w:style w:type="paragraph" w:styleId="Cm">
    <w:name w:val="Title"/>
    <w:basedOn w:val="Norml"/>
    <w:link w:val="CmChar"/>
    <w:qFormat/>
    <w:rsid w:val="00F401B2"/>
    <w:pPr>
      <w:jc w:val="center"/>
    </w:pPr>
    <w:rPr>
      <w:b/>
      <w:sz w:val="32"/>
    </w:rPr>
  </w:style>
  <w:style w:type="character" w:customStyle="1" w:styleId="CmChar">
    <w:name w:val="Cím Char"/>
    <w:link w:val="Cm"/>
    <w:rsid w:val="00F401B2"/>
    <w:rPr>
      <w:b/>
      <w:sz w:val="32"/>
      <w:szCs w:val="24"/>
    </w:rPr>
  </w:style>
  <w:style w:type="character" w:styleId="Lbjegyzet-hivatkozs">
    <w:name w:val="footnote reference"/>
    <w:aliases w:val="BVI fnr"/>
    <w:rsid w:val="00F401B2"/>
    <w:rPr>
      <w:vertAlign w:val="superscript"/>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
    <w:basedOn w:val="Norml"/>
    <w:link w:val="LbjegyzetszvegChar"/>
    <w:rsid w:val="00F401B2"/>
    <w:rPr>
      <w:rFonts w:ascii="H-Times New Roman" w:hAnsi="H-Times New Roman"/>
      <w:lang w:val="en-GB"/>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
    <w:link w:val="Lbjegyzetszveg"/>
    <w:rsid w:val="00F401B2"/>
    <w:rPr>
      <w:rFonts w:ascii="H-Times New Roman" w:hAnsi="H-Times New Roman"/>
      <w:sz w:val="24"/>
      <w:szCs w:val="24"/>
      <w:lang w:val="en-GB"/>
    </w:rPr>
  </w:style>
  <w:style w:type="paragraph" w:customStyle="1" w:styleId="Norml1">
    <w:name w:val="Normál1"/>
    <w:rsid w:val="00F401B2"/>
    <w:rPr>
      <w:rFonts w:eastAsia="ヒラギノ角ゴ Pro W3"/>
      <w:color w:val="000000"/>
      <w:sz w:val="24"/>
    </w:rPr>
  </w:style>
  <w:style w:type="paragraph" w:customStyle="1" w:styleId="CharChar1CharCharChar1CharCharCharCharCharChar">
    <w:name w:val="Char Char1 Char Char Char1 Char Char Char Char Char Char"/>
    <w:basedOn w:val="Norml"/>
    <w:rsid w:val="00F401B2"/>
    <w:pPr>
      <w:spacing w:after="160" w:line="240" w:lineRule="exact"/>
    </w:pPr>
    <w:rPr>
      <w:rFonts w:ascii="Verdana" w:hAnsi="Verdana"/>
      <w:sz w:val="20"/>
      <w:szCs w:val="20"/>
      <w:lang w:val="en-US" w:eastAsia="en-US"/>
    </w:rPr>
  </w:style>
  <w:style w:type="paragraph" w:styleId="Buborkszveg">
    <w:name w:val="Balloon Text"/>
    <w:basedOn w:val="Norml"/>
    <w:link w:val="BuborkszvegChar"/>
    <w:uiPriority w:val="99"/>
    <w:unhideWhenUsed/>
    <w:rsid w:val="00F401B2"/>
    <w:rPr>
      <w:rFonts w:ascii="Tahoma" w:hAnsi="Tahoma" w:cs="Tahoma"/>
      <w:sz w:val="16"/>
      <w:szCs w:val="16"/>
    </w:rPr>
  </w:style>
  <w:style w:type="character" w:customStyle="1" w:styleId="BuborkszvegChar">
    <w:name w:val="Buborékszöveg Char"/>
    <w:link w:val="Buborkszveg"/>
    <w:uiPriority w:val="99"/>
    <w:rsid w:val="00F401B2"/>
    <w:rPr>
      <w:rFonts w:ascii="Tahoma" w:hAnsi="Tahoma" w:cs="Tahoma"/>
      <w:sz w:val="16"/>
      <w:szCs w:val="16"/>
    </w:rPr>
  </w:style>
  <w:style w:type="paragraph" w:styleId="Szvegtrzs">
    <w:name w:val="Body Text"/>
    <w:basedOn w:val="Norml"/>
    <w:link w:val="SzvegtrzsChar"/>
    <w:uiPriority w:val="99"/>
    <w:unhideWhenUsed/>
    <w:rsid w:val="00F401B2"/>
    <w:pPr>
      <w:spacing w:after="120"/>
    </w:pPr>
  </w:style>
  <w:style w:type="character" w:customStyle="1" w:styleId="SzvegtrzsChar">
    <w:name w:val="Szövegtörzs Char"/>
    <w:link w:val="Szvegtrzs"/>
    <w:uiPriority w:val="99"/>
    <w:rsid w:val="00F401B2"/>
    <w:rPr>
      <w:sz w:val="24"/>
      <w:szCs w:val="24"/>
    </w:rPr>
  </w:style>
  <w:style w:type="paragraph" w:customStyle="1" w:styleId="standard">
    <w:name w:val="standard"/>
    <w:basedOn w:val="Norml"/>
    <w:rsid w:val="00F401B2"/>
    <w:rPr>
      <w:rFonts w:ascii="&amp;#39" w:hAnsi="&amp;#39"/>
    </w:rPr>
  </w:style>
  <w:style w:type="character" w:styleId="Jegyzethivatkozs">
    <w:name w:val="annotation reference"/>
    <w:rsid w:val="00CA10DC"/>
    <w:rPr>
      <w:sz w:val="16"/>
      <w:szCs w:val="16"/>
    </w:rPr>
  </w:style>
  <w:style w:type="paragraph" w:styleId="Jegyzetszveg">
    <w:name w:val="annotation text"/>
    <w:basedOn w:val="Norml"/>
    <w:link w:val="JegyzetszvegChar"/>
    <w:rsid w:val="00CA10DC"/>
    <w:rPr>
      <w:sz w:val="20"/>
      <w:szCs w:val="20"/>
    </w:rPr>
  </w:style>
  <w:style w:type="paragraph" w:styleId="Megjegyzstrgya">
    <w:name w:val="annotation subject"/>
    <w:basedOn w:val="Jegyzetszveg"/>
    <w:next w:val="Jegyzetszveg"/>
    <w:link w:val="MegjegyzstrgyaChar"/>
    <w:rsid w:val="00D64891"/>
    <w:rPr>
      <w:b/>
      <w:bCs/>
    </w:rPr>
  </w:style>
  <w:style w:type="character" w:customStyle="1" w:styleId="JegyzetszvegChar">
    <w:name w:val="Jegyzetszöveg Char"/>
    <w:basedOn w:val="Bekezdsalapbettpusa"/>
    <w:link w:val="Jegyzetszveg"/>
    <w:rsid w:val="00D64891"/>
  </w:style>
  <w:style w:type="character" w:customStyle="1" w:styleId="MegjegyzstrgyaChar">
    <w:name w:val="Megjegyzés tárgya Char"/>
    <w:link w:val="Megjegyzstrgya"/>
    <w:rsid w:val="00D64891"/>
    <w:rPr>
      <w:b/>
      <w:bCs/>
    </w:rPr>
  </w:style>
  <w:style w:type="table" w:styleId="Rcsostblzat">
    <w:name w:val="Table Grid"/>
    <w:basedOn w:val="Normltblzat"/>
    <w:uiPriority w:val="59"/>
    <w:rsid w:val="004833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4833DB"/>
    <w:pPr>
      <w:spacing w:after="200" w:line="276" w:lineRule="auto"/>
      <w:ind w:left="720"/>
      <w:contextualSpacing/>
    </w:pPr>
    <w:rPr>
      <w:rFonts w:ascii="Calibri" w:eastAsia="Calibri" w:hAnsi="Calibri"/>
      <w:sz w:val="22"/>
      <w:szCs w:val="22"/>
      <w:lang w:eastAsia="en-US"/>
    </w:rPr>
  </w:style>
  <w:style w:type="paragraph" w:styleId="Vltozat">
    <w:name w:val="Revision"/>
    <w:hidden/>
    <w:uiPriority w:val="99"/>
    <w:semiHidden/>
    <w:rsid w:val="00F73835"/>
    <w:rPr>
      <w:sz w:val="24"/>
      <w:szCs w:val="24"/>
    </w:rPr>
  </w:style>
  <w:style w:type="paragraph" w:customStyle="1" w:styleId="Body">
    <w:name w:val="Body"/>
    <w:autoRedefine/>
    <w:rsid w:val="00BB7BEA"/>
    <w:pPr>
      <w:widowControl w:val="0"/>
      <w:jc w:val="both"/>
    </w:pPr>
    <w:rPr>
      <w:rFonts w:ascii="Garamond" w:eastAsia="ヒラギノ角ゴ Pro W3" w:hAnsi="Garamond"/>
      <w:color w:val="000000"/>
      <w:sz w:val="24"/>
      <w:szCs w:val="24"/>
      <w:shd w:val="clear" w:color="auto" w:fill="FFFFFF"/>
    </w:rPr>
  </w:style>
  <w:style w:type="paragraph" w:customStyle="1" w:styleId="Norml2">
    <w:name w:val="Normál2"/>
    <w:rsid w:val="00BB7BEA"/>
    <w:rPr>
      <w:rFonts w:eastAsia="ヒラギノ角ゴ Pro W3"/>
      <w:color w:val="000000"/>
      <w:sz w:val="24"/>
    </w:rPr>
  </w:style>
  <w:style w:type="character" w:customStyle="1" w:styleId="Cmsor5Char">
    <w:name w:val="Címsor 5 Char"/>
    <w:link w:val="Cmsor5"/>
    <w:uiPriority w:val="9"/>
    <w:semiHidden/>
    <w:rsid w:val="003151CF"/>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600686">
      <w:bodyDiv w:val="1"/>
      <w:marLeft w:val="0"/>
      <w:marRight w:val="0"/>
      <w:marTop w:val="0"/>
      <w:marBottom w:val="0"/>
      <w:divBdr>
        <w:top w:val="none" w:sz="0" w:space="0" w:color="auto"/>
        <w:left w:val="none" w:sz="0" w:space="0" w:color="auto"/>
        <w:bottom w:val="none" w:sz="0" w:space="0" w:color="auto"/>
        <w:right w:val="none" w:sz="0" w:space="0" w:color="auto"/>
      </w:divBdr>
      <w:divsChild>
        <w:div w:id="785660905">
          <w:marLeft w:val="1200"/>
          <w:marRight w:val="0"/>
          <w:marTop w:val="0"/>
          <w:marBottom w:val="0"/>
          <w:divBdr>
            <w:top w:val="none" w:sz="0" w:space="0" w:color="auto"/>
            <w:left w:val="none" w:sz="0" w:space="0" w:color="auto"/>
            <w:bottom w:val="none" w:sz="0" w:space="0" w:color="auto"/>
            <w:right w:val="none" w:sz="0" w:space="0" w:color="auto"/>
          </w:divBdr>
        </w:div>
        <w:div w:id="1643074708">
          <w:marLeft w:val="1200"/>
          <w:marRight w:val="0"/>
          <w:marTop w:val="0"/>
          <w:marBottom w:val="0"/>
          <w:divBdr>
            <w:top w:val="none" w:sz="0" w:space="0" w:color="auto"/>
            <w:left w:val="none" w:sz="0" w:space="0" w:color="auto"/>
            <w:bottom w:val="none" w:sz="0" w:space="0" w:color="auto"/>
            <w:right w:val="none" w:sz="0" w:space="0" w:color="auto"/>
          </w:divBdr>
        </w:div>
        <w:div w:id="2102094379">
          <w:marLeft w:val="1200"/>
          <w:marRight w:val="0"/>
          <w:marTop w:val="0"/>
          <w:marBottom w:val="0"/>
          <w:divBdr>
            <w:top w:val="none" w:sz="0" w:space="0" w:color="auto"/>
            <w:left w:val="none" w:sz="0" w:space="0" w:color="auto"/>
            <w:bottom w:val="none" w:sz="0" w:space="0" w:color="auto"/>
            <w:right w:val="none" w:sz="0" w:space="0" w:color="auto"/>
          </w:divBdr>
          <w:divsChild>
            <w:div w:id="119357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13151">
      <w:bodyDiv w:val="1"/>
      <w:marLeft w:val="0"/>
      <w:marRight w:val="0"/>
      <w:marTop w:val="0"/>
      <w:marBottom w:val="0"/>
      <w:divBdr>
        <w:top w:val="none" w:sz="0" w:space="0" w:color="auto"/>
        <w:left w:val="none" w:sz="0" w:space="0" w:color="auto"/>
        <w:bottom w:val="none" w:sz="0" w:space="0" w:color="auto"/>
        <w:right w:val="none" w:sz="0" w:space="0" w:color="auto"/>
      </w:divBdr>
    </w:div>
    <w:div w:id="209663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lak@gmail.com" TargetMode="External"/><Relationship Id="rId13" Type="http://schemas.openxmlformats.org/officeDocument/2006/relationships/hyperlink" Target="mailto:ugyfelszolgalat@emmi.gov.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mbah.hu/index.php?option=com_k2&amp;view=item&amp;layout=item&amp;id=533&amp;Itemid=1282&amp;lang=hu"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yfelszolgalat@ngm.gov.h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tha@vm.gov.hu" TargetMode="External"/><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53C37-8A1C-4FD7-9F7A-B78A722FF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11407</Words>
  <Characters>78714</Characters>
  <Application>Microsoft Office Word</Application>
  <DocSecurity>0</DocSecurity>
  <Lines>655</Lines>
  <Paragraphs>179</Paragraphs>
  <ScaleCrop>false</ScaleCrop>
  <HeadingPairs>
    <vt:vector size="2" baseType="variant">
      <vt:variant>
        <vt:lpstr>Cím</vt:lpstr>
      </vt:variant>
      <vt:variant>
        <vt:i4>1</vt:i4>
      </vt:variant>
    </vt:vector>
  </HeadingPairs>
  <TitlesOfParts>
    <vt:vector size="1" baseType="lpstr">
      <vt:lpstr> </vt:lpstr>
    </vt:vector>
  </TitlesOfParts>
  <Company>.</Company>
  <LinksUpToDate>false</LinksUpToDate>
  <CharactersWithSpaces>89942</CharactersWithSpaces>
  <SharedDoc>false</SharedDoc>
  <HLinks>
    <vt:vector size="150" baseType="variant">
      <vt:variant>
        <vt:i4>5636151</vt:i4>
      </vt:variant>
      <vt:variant>
        <vt:i4>138</vt:i4>
      </vt:variant>
      <vt:variant>
        <vt:i4>0</vt:i4>
      </vt:variant>
      <vt:variant>
        <vt:i4>5</vt:i4>
      </vt:variant>
      <vt:variant>
        <vt:lpwstr>http://www.bmbah.hu/index.php?option=com_k2&amp;view=item&amp;layout=item&amp;id=533&amp;Itemid=1282&amp;lang=hu</vt:lpwstr>
      </vt:variant>
      <vt:variant>
        <vt:lpwstr/>
      </vt:variant>
      <vt:variant>
        <vt:i4>1179769</vt:i4>
      </vt:variant>
      <vt:variant>
        <vt:i4>135</vt:i4>
      </vt:variant>
      <vt:variant>
        <vt:i4>0</vt:i4>
      </vt:variant>
      <vt:variant>
        <vt:i4>5</vt:i4>
      </vt:variant>
      <vt:variant>
        <vt:lpwstr>mailto:ugyfelszolgalat@ngm.gov.hu</vt:lpwstr>
      </vt:variant>
      <vt:variant>
        <vt:lpwstr/>
      </vt:variant>
      <vt:variant>
        <vt:i4>3473478</vt:i4>
      </vt:variant>
      <vt:variant>
        <vt:i4>132</vt:i4>
      </vt:variant>
      <vt:variant>
        <vt:i4>0</vt:i4>
      </vt:variant>
      <vt:variant>
        <vt:i4>5</vt:i4>
      </vt:variant>
      <vt:variant>
        <vt:lpwstr>mailto:ktha@vm.gov.hu</vt:lpwstr>
      </vt:variant>
      <vt:variant>
        <vt:lpwstr/>
      </vt:variant>
      <vt:variant>
        <vt:i4>6291564</vt:i4>
      </vt:variant>
      <vt:variant>
        <vt:i4>129</vt:i4>
      </vt:variant>
      <vt:variant>
        <vt:i4>0</vt:i4>
      </vt:variant>
      <vt:variant>
        <vt:i4>5</vt:i4>
      </vt:variant>
      <vt:variant>
        <vt:lpwstr>javascript:void(0)</vt:lpwstr>
      </vt:variant>
      <vt:variant>
        <vt:lpwstr/>
      </vt:variant>
      <vt:variant>
        <vt:i4>1048626</vt:i4>
      </vt:variant>
      <vt:variant>
        <vt:i4>122</vt:i4>
      </vt:variant>
      <vt:variant>
        <vt:i4>0</vt:i4>
      </vt:variant>
      <vt:variant>
        <vt:i4>5</vt:i4>
      </vt:variant>
      <vt:variant>
        <vt:lpwstr/>
      </vt:variant>
      <vt:variant>
        <vt:lpwstr>_Toc455437011</vt:lpwstr>
      </vt:variant>
      <vt:variant>
        <vt:i4>1048626</vt:i4>
      </vt:variant>
      <vt:variant>
        <vt:i4>116</vt:i4>
      </vt:variant>
      <vt:variant>
        <vt:i4>0</vt:i4>
      </vt:variant>
      <vt:variant>
        <vt:i4>5</vt:i4>
      </vt:variant>
      <vt:variant>
        <vt:lpwstr/>
      </vt:variant>
      <vt:variant>
        <vt:lpwstr>_Toc455437010</vt:lpwstr>
      </vt:variant>
      <vt:variant>
        <vt:i4>1114162</vt:i4>
      </vt:variant>
      <vt:variant>
        <vt:i4>110</vt:i4>
      </vt:variant>
      <vt:variant>
        <vt:i4>0</vt:i4>
      </vt:variant>
      <vt:variant>
        <vt:i4>5</vt:i4>
      </vt:variant>
      <vt:variant>
        <vt:lpwstr/>
      </vt:variant>
      <vt:variant>
        <vt:lpwstr>_Toc455437009</vt:lpwstr>
      </vt:variant>
      <vt:variant>
        <vt:i4>1114162</vt:i4>
      </vt:variant>
      <vt:variant>
        <vt:i4>104</vt:i4>
      </vt:variant>
      <vt:variant>
        <vt:i4>0</vt:i4>
      </vt:variant>
      <vt:variant>
        <vt:i4>5</vt:i4>
      </vt:variant>
      <vt:variant>
        <vt:lpwstr/>
      </vt:variant>
      <vt:variant>
        <vt:lpwstr>_Toc455437008</vt:lpwstr>
      </vt:variant>
      <vt:variant>
        <vt:i4>1114162</vt:i4>
      </vt:variant>
      <vt:variant>
        <vt:i4>98</vt:i4>
      </vt:variant>
      <vt:variant>
        <vt:i4>0</vt:i4>
      </vt:variant>
      <vt:variant>
        <vt:i4>5</vt:i4>
      </vt:variant>
      <vt:variant>
        <vt:lpwstr/>
      </vt:variant>
      <vt:variant>
        <vt:lpwstr>_Toc455437007</vt:lpwstr>
      </vt:variant>
      <vt:variant>
        <vt:i4>1114162</vt:i4>
      </vt:variant>
      <vt:variant>
        <vt:i4>92</vt:i4>
      </vt:variant>
      <vt:variant>
        <vt:i4>0</vt:i4>
      </vt:variant>
      <vt:variant>
        <vt:i4>5</vt:i4>
      </vt:variant>
      <vt:variant>
        <vt:lpwstr/>
      </vt:variant>
      <vt:variant>
        <vt:lpwstr>_Toc455437006</vt:lpwstr>
      </vt:variant>
      <vt:variant>
        <vt:i4>1114162</vt:i4>
      </vt:variant>
      <vt:variant>
        <vt:i4>86</vt:i4>
      </vt:variant>
      <vt:variant>
        <vt:i4>0</vt:i4>
      </vt:variant>
      <vt:variant>
        <vt:i4>5</vt:i4>
      </vt:variant>
      <vt:variant>
        <vt:lpwstr/>
      </vt:variant>
      <vt:variant>
        <vt:lpwstr>_Toc455437005</vt:lpwstr>
      </vt:variant>
      <vt:variant>
        <vt:i4>1114162</vt:i4>
      </vt:variant>
      <vt:variant>
        <vt:i4>80</vt:i4>
      </vt:variant>
      <vt:variant>
        <vt:i4>0</vt:i4>
      </vt:variant>
      <vt:variant>
        <vt:i4>5</vt:i4>
      </vt:variant>
      <vt:variant>
        <vt:lpwstr/>
      </vt:variant>
      <vt:variant>
        <vt:lpwstr>_Toc455437004</vt:lpwstr>
      </vt:variant>
      <vt:variant>
        <vt:i4>1114162</vt:i4>
      </vt:variant>
      <vt:variant>
        <vt:i4>74</vt:i4>
      </vt:variant>
      <vt:variant>
        <vt:i4>0</vt:i4>
      </vt:variant>
      <vt:variant>
        <vt:i4>5</vt:i4>
      </vt:variant>
      <vt:variant>
        <vt:lpwstr/>
      </vt:variant>
      <vt:variant>
        <vt:lpwstr>_Toc455437003</vt:lpwstr>
      </vt:variant>
      <vt:variant>
        <vt:i4>1114162</vt:i4>
      </vt:variant>
      <vt:variant>
        <vt:i4>68</vt:i4>
      </vt:variant>
      <vt:variant>
        <vt:i4>0</vt:i4>
      </vt:variant>
      <vt:variant>
        <vt:i4>5</vt:i4>
      </vt:variant>
      <vt:variant>
        <vt:lpwstr/>
      </vt:variant>
      <vt:variant>
        <vt:lpwstr>_Toc455437002</vt:lpwstr>
      </vt:variant>
      <vt:variant>
        <vt:i4>1114162</vt:i4>
      </vt:variant>
      <vt:variant>
        <vt:i4>62</vt:i4>
      </vt:variant>
      <vt:variant>
        <vt:i4>0</vt:i4>
      </vt:variant>
      <vt:variant>
        <vt:i4>5</vt:i4>
      </vt:variant>
      <vt:variant>
        <vt:lpwstr/>
      </vt:variant>
      <vt:variant>
        <vt:lpwstr>_Toc455437001</vt:lpwstr>
      </vt:variant>
      <vt:variant>
        <vt:i4>1114162</vt:i4>
      </vt:variant>
      <vt:variant>
        <vt:i4>56</vt:i4>
      </vt:variant>
      <vt:variant>
        <vt:i4>0</vt:i4>
      </vt:variant>
      <vt:variant>
        <vt:i4>5</vt:i4>
      </vt:variant>
      <vt:variant>
        <vt:lpwstr/>
      </vt:variant>
      <vt:variant>
        <vt:lpwstr>_Toc455437000</vt:lpwstr>
      </vt:variant>
      <vt:variant>
        <vt:i4>1638459</vt:i4>
      </vt:variant>
      <vt:variant>
        <vt:i4>50</vt:i4>
      </vt:variant>
      <vt:variant>
        <vt:i4>0</vt:i4>
      </vt:variant>
      <vt:variant>
        <vt:i4>5</vt:i4>
      </vt:variant>
      <vt:variant>
        <vt:lpwstr/>
      </vt:variant>
      <vt:variant>
        <vt:lpwstr>_Toc455436999</vt:lpwstr>
      </vt:variant>
      <vt:variant>
        <vt:i4>1638459</vt:i4>
      </vt:variant>
      <vt:variant>
        <vt:i4>44</vt:i4>
      </vt:variant>
      <vt:variant>
        <vt:i4>0</vt:i4>
      </vt:variant>
      <vt:variant>
        <vt:i4>5</vt:i4>
      </vt:variant>
      <vt:variant>
        <vt:lpwstr/>
      </vt:variant>
      <vt:variant>
        <vt:lpwstr>_Toc455436998</vt:lpwstr>
      </vt:variant>
      <vt:variant>
        <vt:i4>1638459</vt:i4>
      </vt:variant>
      <vt:variant>
        <vt:i4>38</vt:i4>
      </vt:variant>
      <vt:variant>
        <vt:i4>0</vt:i4>
      </vt:variant>
      <vt:variant>
        <vt:i4>5</vt:i4>
      </vt:variant>
      <vt:variant>
        <vt:lpwstr/>
      </vt:variant>
      <vt:variant>
        <vt:lpwstr>_Toc455436997</vt:lpwstr>
      </vt:variant>
      <vt:variant>
        <vt:i4>1638459</vt:i4>
      </vt:variant>
      <vt:variant>
        <vt:i4>32</vt:i4>
      </vt:variant>
      <vt:variant>
        <vt:i4>0</vt:i4>
      </vt:variant>
      <vt:variant>
        <vt:i4>5</vt:i4>
      </vt:variant>
      <vt:variant>
        <vt:lpwstr/>
      </vt:variant>
      <vt:variant>
        <vt:lpwstr>_Toc455436996</vt:lpwstr>
      </vt:variant>
      <vt:variant>
        <vt:i4>1638459</vt:i4>
      </vt:variant>
      <vt:variant>
        <vt:i4>26</vt:i4>
      </vt:variant>
      <vt:variant>
        <vt:i4>0</vt:i4>
      </vt:variant>
      <vt:variant>
        <vt:i4>5</vt:i4>
      </vt:variant>
      <vt:variant>
        <vt:lpwstr/>
      </vt:variant>
      <vt:variant>
        <vt:lpwstr>_Toc455436995</vt:lpwstr>
      </vt:variant>
      <vt:variant>
        <vt:i4>1638459</vt:i4>
      </vt:variant>
      <vt:variant>
        <vt:i4>20</vt:i4>
      </vt:variant>
      <vt:variant>
        <vt:i4>0</vt:i4>
      </vt:variant>
      <vt:variant>
        <vt:i4>5</vt:i4>
      </vt:variant>
      <vt:variant>
        <vt:lpwstr/>
      </vt:variant>
      <vt:variant>
        <vt:lpwstr>_Toc455436994</vt:lpwstr>
      </vt:variant>
      <vt:variant>
        <vt:i4>1638459</vt:i4>
      </vt:variant>
      <vt:variant>
        <vt:i4>14</vt:i4>
      </vt:variant>
      <vt:variant>
        <vt:i4>0</vt:i4>
      </vt:variant>
      <vt:variant>
        <vt:i4>5</vt:i4>
      </vt:variant>
      <vt:variant>
        <vt:lpwstr/>
      </vt:variant>
      <vt:variant>
        <vt:lpwstr>_Toc455436993</vt:lpwstr>
      </vt:variant>
      <vt:variant>
        <vt:i4>1638459</vt:i4>
      </vt:variant>
      <vt:variant>
        <vt:i4>8</vt:i4>
      </vt:variant>
      <vt:variant>
        <vt:i4>0</vt:i4>
      </vt:variant>
      <vt:variant>
        <vt:i4>5</vt:i4>
      </vt:variant>
      <vt:variant>
        <vt:lpwstr/>
      </vt:variant>
      <vt:variant>
        <vt:lpwstr>_Toc455436992</vt:lpwstr>
      </vt:variant>
      <vt:variant>
        <vt:i4>1638459</vt:i4>
      </vt:variant>
      <vt:variant>
        <vt:i4>2</vt:i4>
      </vt:variant>
      <vt:variant>
        <vt:i4>0</vt:i4>
      </vt:variant>
      <vt:variant>
        <vt:i4>5</vt:i4>
      </vt:variant>
      <vt:variant>
        <vt:lpwstr/>
      </vt:variant>
      <vt:variant>
        <vt:lpwstr>_Toc455436991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Kreznár Csaba</dc:creator>
  <cp:keywords/>
  <cp:lastModifiedBy>Vilmos Lak</cp:lastModifiedBy>
  <cp:revision>5</cp:revision>
  <cp:lastPrinted>2018-03-27T21:35:00Z</cp:lastPrinted>
  <dcterms:created xsi:type="dcterms:W3CDTF">2018-03-27T21:34:00Z</dcterms:created>
  <dcterms:modified xsi:type="dcterms:W3CDTF">2018-03-27T21:35:00Z</dcterms:modified>
</cp:coreProperties>
</file>